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6BB" w:rsidRDefault="00C706BB" w:rsidP="00C706BB">
      <w:pPr>
        <w:pStyle w:val="Titre6"/>
        <w:rPr>
          <w:lang w:val="en-GB"/>
        </w:rPr>
      </w:pPr>
      <w:bookmarkStart w:id="0" w:name="_Toc434681727"/>
      <w:r w:rsidRPr="00D51A9F">
        <w:rPr>
          <w:lang w:val="en-GB"/>
        </w:rPr>
        <w:t>F4 Manifestation Singleton</w:t>
      </w:r>
      <w:bookmarkEnd w:id="0"/>
    </w:p>
    <w:p w:rsidR="00C706BB" w:rsidRPr="006F53B3" w:rsidRDefault="00C706BB" w:rsidP="00C706BB">
      <w:pPr>
        <w:rPr>
          <w:rFonts w:ascii="Times New Roman" w:hAnsi="Times New Roman" w:cs="Times New Roman"/>
          <w:sz w:val="20"/>
          <w:szCs w:val="20"/>
          <w:lang w:val="en-GB"/>
        </w:rPr>
      </w:pPr>
      <w:r w:rsidRPr="00C706BB">
        <w:rPr>
          <w:rFonts w:ascii="Times New Roman" w:hAnsi="Times New Roman" w:cs="Times New Roman"/>
          <w:i/>
          <w:sz w:val="20"/>
          <w:szCs w:val="20"/>
          <w:lang w:val="en-GB"/>
        </w:rPr>
        <w:t>We may get rid of this</w:t>
      </w:r>
      <w:r w:rsidR="006F53B3">
        <w:rPr>
          <w:rFonts w:ascii="Times New Roman" w:hAnsi="Times New Roman" w:cs="Times New Roman"/>
          <w:sz w:val="20"/>
          <w:szCs w:val="20"/>
          <w:lang w:val="en-GB"/>
        </w:rPr>
        <w:t xml:space="preserve"> [</w:t>
      </w:r>
      <w:proofErr w:type="spellStart"/>
      <w:r w:rsidR="006F53B3">
        <w:rPr>
          <w:rFonts w:ascii="Times New Roman" w:hAnsi="Times New Roman" w:cs="Times New Roman"/>
          <w:sz w:val="20"/>
          <w:szCs w:val="20"/>
          <w:lang w:val="en-GB"/>
        </w:rPr>
        <w:t>Chryssoula's</w:t>
      </w:r>
      <w:proofErr w:type="spellEnd"/>
      <w:r w:rsidR="006F53B3">
        <w:rPr>
          <w:rFonts w:ascii="Times New Roman" w:hAnsi="Times New Roman" w:cs="Times New Roman"/>
          <w:sz w:val="20"/>
          <w:szCs w:val="20"/>
          <w:lang w:val="en-GB"/>
        </w:rPr>
        <w:t xml:space="preserve"> annotation </w:t>
      </w:r>
      <w:r w:rsidR="00A240D2">
        <w:rPr>
          <w:rFonts w:ascii="Times New Roman" w:hAnsi="Times New Roman" w:cs="Times New Roman"/>
          <w:sz w:val="20"/>
          <w:szCs w:val="20"/>
          <w:lang w:val="en-GB"/>
        </w:rPr>
        <w:t>on April 6</w:t>
      </w:r>
      <w:r w:rsidR="00A240D2" w:rsidRPr="002915C5">
        <w:rPr>
          <w:rFonts w:ascii="Times New Roman" w:hAnsi="Times New Roman" w:cs="Times New Roman"/>
          <w:sz w:val="20"/>
          <w:szCs w:val="20"/>
          <w:vertAlign w:val="superscript"/>
          <w:lang w:val="en-GB"/>
        </w:rPr>
        <w:t>th</w:t>
      </w:r>
      <w:r w:rsidR="00A240D2">
        <w:rPr>
          <w:rFonts w:ascii="Times New Roman" w:hAnsi="Times New Roman" w:cs="Times New Roman"/>
          <w:sz w:val="20"/>
          <w:szCs w:val="20"/>
          <w:lang w:val="en-GB"/>
        </w:rPr>
        <w:t>, 2017</w:t>
      </w:r>
      <w:r w:rsidR="006F53B3">
        <w:rPr>
          <w:rFonts w:ascii="Times New Roman" w:hAnsi="Times New Roman" w:cs="Times New Roman"/>
          <w:sz w:val="20"/>
          <w:szCs w:val="20"/>
          <w:lang w:val="en-GB"/>
        </w:rPr>
        <w:t>]</w:t>
      </w:r>
    </w:p>
    <w:p w:rsidR="00C706BB" w:rsidRDefault="00C706BB" w:rsidP="00C706BB">
      <w:pPr>
        <w:tabs>
          <w:tab w:val="left" w:pos="1418"/>
        </w:tabs>
        <w:rPr>
          <w:ins w:id="1" w:author="Patrick LE BOEUF" w:date="2017-12-02T13:34:00Z"/>
          <w:rFonts w:ascii="Times New Roman" w:hAnsi="Times New Roman" w:cs="Times New Roman"/>
          <w:sz w:val="20"/>
          <w:szCs w:val="20"/>
          <w:lang w:val="en-GB"/>
        </w:rPr>
      </w:pPr>
      <w:r w:rsidRPr="00C706BB">
        <w:rPr>
          <w:rFonts w:ascii="Times New Roman" w:hAnsi="Times New Roman" w:cs="Times New Roman"/>
          <w:sz w:val="20"/>
          <w:szCs w:val="20"/>
          <w:lang w:val="en-GB"/>
        </w:rPr>
        <w:t>Subclass of:</w:t>
      </w:r>
      <w:r w:rsidRPr="00C706BB">
        <w:rPr>
          <w:rFonts w:ascii="Times New Roman" w:hAnsi="Times New Roman" w:cs="Times New Roman"/>
          <w:sz w:val="20"/>
          <w:szCs w:val="20"/>
          <w:lang w:val="en-GB"/>
        </w:rPr>
        <w:tab/>
      </w:r>
      <w:hyperlink w:anchor="_E24_Physical_Man-Made_1" w:history="1">
        <w:r w:rsidRPr="00C706BB">
          <w:rPr>
            <w:rStyle w:val="Lienhypertexte"/>
            <w:rFonts w:ascii="Times New Roman" w:hAnsi="Times New Roman"/>
            <w:szCs w:val="20"/>
            <w:lang w:val="en-GB"/>
          </w:rPr>
          <w:t>E24</w:t>
        </w:r>
      </w:hyperlink>
      <w:r w:rsidRPr="00C706BB">
        <w:rPr>
          <w:rFonts w:ascii="Times New Roman" w:hAnsi="Times New Roman" w:cs="Times New Roman"/>
          <w:sz w:val="20"/>
          <w:szCs w:val="20"/>
          <w:lang w:val="en-GB"/>
        </w:rPr>
        <w:t xml:space="preserve"> Physical Man-Made Thing</w:t>
      </w:r>
    </w:p>
    <w:p w:rsidR="00A240D2" w:rsidRPr="00C706BB" w:rsidRDefault="00A240D2" w:rsidP="00C706BB">
      <w:pPr>
        <w:tabs>
          <w:tab w:val="left" w:pos="1418"/>
        </w:tabs>
        <w:rPr>
          <w:rFonts w:ascii="Times New Roman" w:hAnsi="Times New Roman" w:cs="Times New Roman"/>
          <w:sz w:val="20"/>
          <w:szCs w:val="20"/>
          <w:lang w:val="en-GB"/>
        </w:rPr>
      </w:pPr>
      <w:ins w:id="2" w:author="Patrick LE BOEUF" w:date="2017-12-02T13:34:00Z">
        <w:r>
          <w:rPr>
            <w:rFonts w:ascii="Times New Roman" w:hAnsi="Times New Roman" w:cs="Times New Roman"/>
            <w:sz w:val="20"/>
            <w:szCs w:val="20"/>
            <w:lang w:val="en-GB"/>
          </w:rPr>
          <w:t>Superclass of:</w:t>
        </w:r>
        <w:r>
          <w:rPr>
            <w:rFonts w:ascii="Times New Roman" w:hAnsi="Times New Roman" w:cs="Times New Roman"/>
            <w:sz w:val="20"/>
            <w:szCs w:val="20"/>
            <w:lang w:val="en-GB"/>
          </w:rPr>
          <w:tab/>
          <w:t>Z9 Storage Unit</w:t>
        </w:r>
      </w:ins>
    </w:p>
    <w:p w:rsidR="00C706BB" w:rsidRDefault="00C706BB" w:rsidP="00C706BB">
      <w:pPr>
        <w:widowControl w:val="0"/>
        <w:suppressAutoHyphens/>
        <w:autoSpaceDE w:val="0"/>
        <w:spacing w:before="120" w:after="120" w:line="240" w:lineRule="auto"/>
        <w:ind w:left="1418" w:hanging="1418"/>
        <w:jc w:val="both"/>
        <w:rPr>
          <w:ins w:id="3" w:author="Patrick LE BOEUF" w:date="2017-12-02T13:47:00Z"/>
          <w:rFonts w:ascii="Times New Roman" w:hAnsi="Times New Roman" w:cs="Times New Roman"/>
          <w:sz w:val="20"/>
          <w:szCs w:val="20"/>
          <w:lang w:val="en-GB"/>
        </w:rPr>
      </w:pPr>
      <w:r w:rsidRPr="00C706BB">
        <w:rPr>
          <w:rFonts w:ascii="Times New Roman" w:hAnsi="Times New Roman" w:cs="Times New Roman"/>
          <w:sz w:val="20"/>
          <w:szCs w:val="20"/>
          <w:lang w:val="en-GB"/>
        </w:rPr>
        <w:t>Scope note:</w:t>
      </w:r>
      <w:r w:rsidRPr="00C706BB">
        <w:rPr>
          <w:rFonts w:ascii="Times New Roman" w:hAnsi="Times New Roman" w:cs="Times New Roman"/>
          <w:sz w:val="20"/>
          <w:szCs w:val="20"/>
          <w:lang w:val="en-GB"/>
        </w:rPr>
        <w:tab/>
        <w:t>This class comprises physical objects that each carry an instance of F2 Expression, and that were produced as unique objects, with no siblings intended in the course of their production. It should be noted that if all but one copy of a given publication are destroyed, then that copy does not become an instance of F4 Manifestation Singleton, because it was produced together with sibling copies, even though it now happens to be unique. Examples of instances of F4 Manifestation Singleton include manuscripts, preparatory sketches and the final clean draft sent by an author or a composer to a publisher.</w:t>
      </w:r>
    </w:p>
    <w:p w:rsidR="008A49E3" w:rsidRPr="00C706BB" w:rsidRDefault="008A49E3" w:rsidP="008A49E3">
      <w:pPr>
        <w:widowControl w:val="0"/>
        <w:suppressAutoHyphens/>
        <w:autoSpaceDE w:val="0"/>
        <w:spacing w:before="120" w:after="120" w:line="240" w:lineRule="auto"/>
        <w:ind w:left="1418"/>
        <w:jc w:val="both"/>
        <w:rPr>
          <w:rFonts w:ascii="Times New Roman" w:hAnsi="Times New Roman" w:cs="Times New Roman"/>
          <w:sz w:val="20"/>
          <w:szCs w:val="20"/>
          <w:lang w:val="en-GB"/>
        </w:rPr>
      </w:pPr>
      <w:ins w:id="4" w:author="Patrick LE BOEUF" w:date="2017-12-02T13:48:00Z">
        <w:r>
          <w:rPr>
            <w:rFonts w:ascii="Times New Roman" w:hAnsi="Times New Roman" w:cs="Times New Roman"/>
            <w:sz w:val="20"/>
            <w:szCs w:val="20"/>
            <w:lang w:val="en-GB"/>
          </w:rPr>
          <w:t xml:space="preserve">In some cases, the </w:t>
        </w:r>
      </w:ins>
      <w:ins w:id="5" w:author="Patrick LE BOEUF" w:date="2017-12-02T13:49:00Z">
        <w:r>
          <w:rPr>
            <w:rFonts w:ascii="Times New Roman" w:hAnsi="Times New Roman" w:cs="Times New Roman"/>
            <w:sz w:val="20"/>
            <w:szCs w:val="20"/>
            <w:lang w:val="en-GB"/>
          </w:rPr>
          <w:t xml:space="preserve">handwritten </w:t>
        </w:r>
      </w:ins>
      <w:ins w:id="6" w:author="Patrick LE BOEUF" w:date="2017-12-02T13:48:00Z">
        <w:r>
          <w:rPr>
            <w:rFonts w:ascii="Times New Roman" w:hAnsi="Times New Roman" w:cs="Times New Roman"/>
            <w:sz w:val="20"/>
            <w:szCs w:val="20"/>
            <w:lang w:val="en-GB"/>
          </w:rPr>
          <w:t xml:space="preserve">annotations on a printed </w:t>
        </w:r>
      </w:ins>
      <w:ins w:id="7" w:author="Patrick LE BOEUF" w:date="2017-12-02T13:53:00Z">
        <w:r>
          <w:rPr>
            <w:rFonts w:ascii="Times New Roman" w:hAnsi="Times New Roman" w:cs="Times New Roman"/>
            <w:sz w:val="20"/>
            <w:szCs w:val="20"/>
            <w:lang w:val="en-GB"/>
          </w:rPr>
          <w:t xml:space="preserve">exemplar of a publication, which would normally be modelled as an </w:t>
        </w:r>
      </w:ins>
      <w:ins w:id="8" w:author="Patrick LE BOEUF" w:date="2017-12-02T13:48:00Z">
        <w:r>
          <w:rPr>
            <w:rFonts w:ascii="Times New Roman" w:hAnsi="Times New Roman" w:cs="Times New Roman"/>
            <w:sz w:val="20"/>
            <w:szCs w:val="20"/>
            <w:lang w:val="en-GB"/>
          </w:rPr>
          <w:t>instance of F5 Item</w:t>
        </w:r>
      </w:ins>
      <w:ins w:id="9" w:author="Patrick LE BOEUF" w:date="2017-12-02T13:53:00Z">
        <w:r>
          <w:rPr>
            <w:rFonts w:ascii="Times New Roman" w:hAnsi="Times New Roman" w:cs="Times New Roman"/>
            <w:sz w:val="20"/>
            <w:szCs w:val="20"/>
            <w:lang w:val="en-GB"/>
          </w:rPr>
          <w:t>,</w:t>
        </w:r>
      </w:ins>
      <w:ins w:id="10" w:author="Patrick LE BOEUF" w:date="2017-12-02T13:48:00Z">
        <w:r>
          <w:rPr>
            <w:rFonts w:ascii="Times New Roman" w:hAnsi="Times New Roman" w:cs="Times New Roman"/>
            <w:sz w:val="20"/>
            <w:szCs w:val="20"/>
            <w:lang w:val="en-GB"/>
          </w:rPr>
          <w:t xml:space="preserve"> can be regarded as more important than the published content of</w:t>
        </w:r>
      </w:ins>
      <w:ins w:id="11" w:author="Patrick LE BOEUF" w:date="2017-12-02T13:49:00Z">
        <w:r>
          <w:rPr>
            <w:rFonts w:ascii="Times New Roman" w:hAnsi="Times New Roman" w:cs="Times New Roman"/>
            <w:sz w:val="20"/>
            <w:szCs w:val="20"/>
            <w:lang w:val="en-GB"/>
          </w:rPr>
          <w:t xml:space="preserve"> that printed </w:t>
        </w:r>
      </w:ins>
      <w:ins w:id="12" w:author="Patrick LE BOEUF" w:date="2017-12-02T13:53:00Z">
        <w:r>
          <w:rPr>
            <w:rFonts w:ascii="Times New Roman" w:hAnsi="Times New Roman" w:cs="Times New Roman"/>
            <w:sz w:val="20"/>
            <w:szCs w:val="20"/>
            <w:lang w:val="en-GB"/>
          </w:rPr>
          <w:t>exemplar</w:t>
        </w:r>
      </w:ins>
      <w:ins w:id="13" w:author="Patrick LE BOEUF" w:date="2017-12-02T13:49:00Z">
        <w:r>
          <w:rPr>
            <w:rFonts w:ascii="Times New Roman" w:hAnsi="Times New Roman" w:cs="Times New Roman"/>
            <w:sz w:val="20"/>
            <w:szCs w:val="20"/>
            <w:lang w:val="en-GB"/>
          </w:rPr>
          <w:t>, to the point that the physical object is</w:t>
        </w:r>
      </w:ins>
      <w:ins w:id="14" w:author="Patrick LE BOEUF" w:date="2017-12-02T13:52:00Z">
        <w:r>
          <w:rPr>
            <w:rFonts w:ascii="Times New Roman" w:hAnsi="Times New Roman" w:cs="Times New Roman"/>
            <w:sz w:val="20"/>
            <w:szCs w:val="20"/>
            <w:lang w:val="en-GB"/>
          </w:rPr>
          <w:t xml:space="preserve"> analysed as a manuscript in its own right, and therefore as an instance of F4 Manifestation Singleton</w:t>
        </w:r>
      </w:ins>
      <w:ins w:id="15" w:author="Patrick LE BOEUF" w:date="2017-12-02T13:54:00Z">
        <w:r>
          <w:rPr>
            <w:rFonts w:ascii="Times New Roman" w:hAnsi="Times New Roman" w:cs="Times New Roman"/>
            <w:sz w:val="20"/>
            <w:szCs w:val="20"/>
            <w:lang w:val="en-GB"/>
          </w:rPr>
          <w:t>, rather than</w:t>
        </w:r>
      </w:ins>
      <w:ins w:id="16" w:author="Patrick LE BOEUF" w:date="2017-12-02T14:18:00Z">
        <w:r w:rsidR="000F4686">
          <w:rPr>
            <w:rFonts w:ascii="Times New Roman" w:hAnsi="Times New Roman" w:cs="Times New Roman"/>
            <w:sz w:val="20"/>
            <w:szCs w:val="20"/>
            <w:lang w:val="en-GB"/>
          </w:rPr>
          <w:t xml:space="preserve"> (or in addition to)</w:t>
        </w:r>
      </w:ins>
      <w:ins w:id="17" w:author="Patrick LE BOEUF" w:date="2017-12-02T13:54:00Z">
        <w:r>
          <w:rPr>
            <w:rFonts w:ascii="Times New Roman" w:hAnsi="Times New Roman" w:cs="Times New Roman"/>
            <w:sz w:val="20"/>
            <w:szCs w:val="20"/>
            <w:lang w:val="en-GB"/>
          </w:rPr>
          <w:t xml:space="preserve"> F5 Item</w:t>
        </w:r>
      </w:ins>
      <w:ins w:id="18" w:author="Patrick LE BOEUF" w:date="2017-12-02T13:53:00Z">
        <w:r>
          <w:rPr>
            <w:rFonts w:ascii="Times New Roman" w:hAnsi="Times New Roman" w:cs="Times New Roman"/>
            <w:sz w:val="20"/>
            <w:szCs w:val="20"/>
            <w:lang w:val="en-GB"/>
          </w:rPr>
          <w:t>.</w:t>
        </w:r>
      </w:ins>
    </w:p>
    <w:p w:rsidR="00C706BB" w:rsidRPr="00C706BB" w:rsidRDefault="00C706BB" w:rsidP="00C706BB">
      <w:pPr>
        <w:tabs>
          <w:tab w:val="left" w:pos="1418"/>
        </w:tabs>
        <w:spacing w:after="120"/>
        <w:jc w:val="both"/>
        <w:rPr>
          <w:rFonts w:ascii="Times New Roman" w:hAnsi="Times New Roman" w:cs="Times New Roman"/>
          <w:sz w:val="20"/>
          <w:szCs w:val="20"/>
          <w:lang w:val="en-GB"/>
        </w:rPr>
      </w:pPr>
      <w:r w:rsidRPr="00C706BB">
        <w:rPr>
          <w:rFonts w:ascii="Times New Roman" w:hAnsi="Times New Roman" w:cs="Times New Roman"/>
          <w:sz w:val="20"/>
          <w:szCs w:val="20"/>
          <w:lang w:val="en-GB"/>
        </w:rPr>
        <w:t>Examples:</w:t>
      </w:r>
      <w:r w:rsidRPr="00C706BB">
        <w:rPr>
          <w:rFonts w:ascii="Times New Roman" w:hAnsi="Times New Roman" w:cs="Times New Roman"/>
          <w:sz w:val="20"/>
          <w:szCs w:val="20"/>
          <w:lang w:val="en-GB"/>
        </w:rPr>
        <w:tab/>
        <w:t xml:space="preserve">The manuscript known as ‘The Book of </w:t>
      </w:r>
      <w:proofErr w:type="spellStart"/>
      <w:r w:rsidRPr="00C706BB">
        <w:rPr>
          <w:rFonts w:ascii="Times New Roman" w:hAnsi="Times New Roman" w:cs="Times New Roman"/>
          <w:sz w:val="20"/>
          <w:szCs w:val="20"/>
          <w:lang w:val="en-GB"/>
        </w:rPr>
        <w:t>Kells</w:t>
      </w:r>
      <w:proofErr w:type="spellEnd"/>
      <w:r w:rsidRPr="00C706BB">
        <w:rPr>
          <w:rFonts w:ascii="Times New Roman" w:hAnsi="Times New Roman" w:cs="Times New Roman"/>
          <w:sz w:val="20"/>
          <w:szCs w:val="20"/>
          <w:lang w:val="en-GB"/>
        </w:rPr>
        <w:t>’</w:t>
      </w:r>
    </w:p>
    <w:p w:rsidR="00C706BB" w:rsidRPr="00C706BB" w:rsidRDefault="00C706BB" w:rsidP="00C706BB">
      <w:pPr>
        <w:spacing w:after="120"/>
        <w:ind w:left="1418"/>
        <w:jc w:val="both"/>
        <w:rPr>
          <w:rFonts w:ascii="Times New Roman" w:hAnsi="Times New Roman" w:cs="Times New Roman"/>
          <w:sz w:val="20"/>
          <w:szCs w:val="20"/>
          <w:lang w:val="en-GB"/>
        </w:rPr>
      </w:pPr>
      <w:r w:rsidRPr="00C706BB">
        <w:rPr>
          <w:rFonts w:ascii="Times New Roman" w:hAnsi="Times New Roman" w:cs="Times New Roman"/>
          <w:sz w:val="20"/>
          <w:szCs w:val="20"/>
          <w:lang w:val="en-GB"/>
        </w:rPr>
        <w:t xml:space="preserve">The manuscript score of Charles Racquet’s ‘Organ fantasy’, included in Marin </w:t>
      </w:r>
      <w:proofErr w:type="spellStart"/>
      <w:r w:rsidRPr="00C706BB">
        <w:rPr>
          <w:rFonts w:ascii="Times New Roman" w:hAnsi="Times New Roman" w:cs="Times New Roman"/>
          <w:sz w:val="20"/>
          <w:szCs w:val="20"/>
          <w:lang w:val="en-GB"/>
        </w:rPr>
        <w:t>Mersenne’s</w:t>
      </w:r>
      <w:proofErr w:type="spellEnd"/>
      <w:r w:rsidRPr="00C706BB">
        <w:rPr>
          <w:rFonts w:ascii="Times New Roman" w:hAnsi="Times New Roman" w:cs="Times New Roman"/>
          <w:sz w:val="20"/>
          <w:szCs w:val="20"/>
          <w:lang w:val="en-GB"/>
        </w:rPr>
        <w:t xml:space="preserve"> personal copy of his own ‘</w:t>
      </w:r>
      <w:proofErr w:type="spellStart"/>
      <w:r w:rsidRPr="00C706BB">
        <w:rPr>
          <w:rFonts w:ascii="Times New Roman" w:hAnsi="Times New Roman" w:cs="Times New Roman"/>
          <w:sz w:val="20"/>
          <w:szCs w:val="20"/>
          <w:lang w:val="en-GB"/>
        </w:rPr>
        <w:t>Harmonie</w:t>
      </w:r>
      <w:proofErr w:type="spellEnd"/>
      <w:r w:rsidRPr="00C706BB">
        <w:rPr>
          <w:rFonts w:ascii="Times New Roman" w:hAnsi="Times New Roman" w:cs="Times New Roman"/>
          <w:sz w:val="20"/>
          <w:szCs w:val="20"/>
          <w:lang w:val="en-GB"/>
        </w:rPr>
        <w:t xml:space="preserve"> </w:t>
      </w:r>
      <w:proofErr w:type="spellStart"/>
      <w:r w:rsidRPr="00C706BB">
        <w:rPr>
          <w:rFonts w:ascii="Times New Roman" w:hAnsi="Times New Roman" w:cs="Times New Roman"/>
          <w:sz w:val="20"/>
          <w:szCs w:val="20"/>
          <w:lang w:val="en-GB"/>
        </w:rPr>
        <w:t>universelle</w:t>
      </w:r>
      <w:proofErr w:type="spellEnd"/>
      <w:r w:rsidRPr="00C706BB">
        <w:rPr>
          <w:rFonts w:ascii="Times New Roman" w:hAnsi="Times New Roman" w:cs="Times New Roman"/>
          <w:sz w:val="20"/>
          <w:szCs w:val="20"/>
          <w:lang w:val="en-GB"/>
        </w:rPr>
        <w:t xml:space="preserve">’ [Marin </w:t>
      </w:r>
      <w:proofErr w:type="spellStart"/>
      <w:r w:rsidRPr="00C706BB">
        <w:rPr>
          <w:rFonts w:ascii="Times New Roman" w:hAnsi="Times New Roman" w:cs="Times New Roman"/>
          <w:sz w:val="20"/>
          <w:szCs w:val="20"/>
          <w:lang w:val="en-GB"/>
        </w:rPr>
        <w:t>Mersenne</w:t>
      </w:r>
      <w:proofErr w:type="spellEnd"/>
      <w:r w:rsidRPr="00C706BB">
        <w:rPr>
          <w:rFonts w:ascii="Times New Roman" w:hAnsi="Times New Roman" w:cs="Times New Roman"/>
          <w:sz w:val="20"/>
          <w:szCs w:val="20"/>
          <w:lang w:val="en-GB"/>
        </w:rPr>
        <w:t xml:space="preserve"> planned a second edition of his ‘</w:t>
      </w:r>
      <w:proofErr w:type="spellStart"/>
      <w:r w:rsidRPr="00C706BB">
        <w:rPr>
          <w:rFonts w:ascii="Times New Roman" w:hAnsi="Times New Roman" w:cs="Times New Roman"/>
          <w:sz w:val="20"/>
          <w:szCs w:val="20"/>
          <w:lang w:val="en-GB"/>
        </w:rPr>
        <w:t>Harmonie</w:t>
      </w:r>
      <w:proofErr w:type="spellEnd"/>
      <w:r w:rsidRPr="00C706BB">
        <w:rPr>
          <w:rFonts w:ascii="Times New Roman" w:hAnsi="Times New Roman" w:cs="Times New Roman"/>
          <w:sz w:val="20"/>
          <w:szCs w:val="20"/>
          <w:lang w:val="en-GB"/>
        </w:rPr>
        <w:t xml:space="preserve"> </w:t>
      </w:r>
      <w:proofErr w:type="spellStart"/>
      <w:r w:rsidRPr="00C706BB">
        <w:rPr>
          <w:rFonts w:ascii="Times New Roman" w:hAnsi="Times New Roman" w:cs="Times New Roman"/>
          <w:sz w:val="20"/>
          <w:szCs w:val="20"/>
          <w:lang w:val="en-GB"/>
        </w:rPr>
        <w:t>universelle</w:t>
      </w:r>
      <w:proofErr w:type="spellEnd"/>
      <w:r w:rsidRPr="00C706BB">
        <w:rPr>
          <w:rFonts w:ascii="Times New Roman" w:hAnsi="Times New Roman" w:cs="Times New Roman"/>
          <w:sz w:val="20"/>
          <w:szCs w:val="20"/>
          <w:lang w:val="en-GB"/>
        </w:rPr>
        <w:t xml:space="preserve">’ after it had been first published in 1636, and he asked the composer Charles Racquet to compose his organ fantasy especially for that planned second edition; but </w:t>
      </w:r>
      <w:proofErr w:type="spellStart"/>
      <w:r w:rsidRPr="00C706BB">
        <w:rPr>
          <w:rFonts w:ascii="Times New Roman" w:hAnsi="Times New Roman" w:cs="Times New Roman"/>
          <w:sz w:val="20"/>
          <w:szCs w:val="20"/>
          <w:lang w:val="en-GB"/>
        </w:rPr>
        <w:t>Mersenne</w:t>
      </w:r>
      <w:proofErr w:type="spellEnd"/>
      <w:r w:rsidRPr="00C706BB">
        <w:rPr>
          <w:rFonts w:ascii="Times New Roman" w:hAnsi="Times New Roman" w:cs="Times New Roman"/>
          <w:sz w:val="20"/>
          <w:szCs w:val="20"/>
          <w:lang w:val="en-GB"/>
        </w:rPr>
        <w:t xml:space="preserve"> died before he could finish and publish the second edition and Racquet’s score remained until the 20</w:t>
      </w:r>
      <w:r w:rsidRPr="00C706BB">
        <w:rPr>
          <w:rFonts w:ascii="Times New Roman" w:hAnsi="Times New Roman" w:cs="Times New Roman"/>
          <w:sz w:val="20"/>
          <w:szCs w:val="20"/>
          <w:vertAlign w:val="superscript"/>
          <w:lang w:val="en-GB"/>
        </w:rPr>
        <w:t>th</w:t>
      </w:r>
      <w:r w:rsidRPr="00C706BB">
        <w:rPr>
          <w:rFonts w:ascii="Times New Roman" w:hAnsi="Times New Roman" w:cs="Times New Roman"/>
          <w:sz w:val="20"/>
          <w:szCs w:val="20"/>
          <w:lang w:val="en-GB"/>
        </w:rPr>
        <w:t xml:space="preserve"> century as a manuscript addition to </w:t>
      </w:r>
      <w:proofErr w:type="spellStart"/>
      <w:r w:rsidRPr="00C706BB">
        <w:rPr>
          <w:rFonts w:ascii="Times New Roman" w:hAnsi="Times New Roman" w:cs="Times New Roman"/>
          <w:sz w:val="20"/>
          <w:szCs w:val="20"/>
          <w:lang w:val="en-GB"/>
        </w:rPr>
        <w:t>Mersenne’s</w:t>
      </w:r>
      <w:proofErr w:type="spellEnd"/>
      <w:r w:rsidRPr="00C706BB">
        <w:rPr>
          <w:rFonts w:ascii="Times New Roman" w:hAnsi="Times New Roman" w:cs="Times New Roman"/>
          <w:sz w:val="20"/>
          <w:szCs w:val="20"/>
          <w:lang w:val="en-GB"/>
        </w:rPr>
        <w:t xml:space="preserve"> copy, held in Paris by the Library of the Conservatoire national des arts et </w:t>
      </w:r>
      <w:proofErr w:type="spellStart"/>
      <w:r w:rsidRPr="00C706BB">
        <w:rPr>
          <w:rFonts w:ascii="Times New Roman" w:hAnsi="Times New Roman" w:cs="Times New Roman"/>
          <w:sz w:val="20"/>
          <w:szCs w:val="20"/>
          <w:lang w:val="en-GB"/>
        </w:rPr>
        <w:t>métiers</w:t>
      </w:r>
      <w:proofErr w:type="spellEnd"/>
      <w:r w:rsidRPr="00C706BB">
        <w:rPr>
          <w:rFonts w:ascii="Times New Roman" w:hAnsi="Times New Roman" w:cs="Times New Roman"/>
          <w:sz w:val="20"/>
          <w:szCs w:val="20"/>
          <w:lang w:val="en-GB"/>
        </w:rPr>
        <w:t>]</w:t>
      </w:r>
    </w:p>
    <w:p w:rsidR="00C706BB" w:rsidRDefault="00C706BB" w:rsidP="00C706BB">
      <w:pPr>
        <w:spacing w:after="120"/>
        <w:ind w:left="1418"/>
        <w:jc w:val="both"/>
        <w:rPr>
          <w:ins w:id="19" w:author="Patrick LE BOEUF" w:date="2017-12-02T13:45:00Z"/>
          <w:rFonts w:ascii="Times New Roman" w:hAnsi="Times New Roman" w:cs="Times New Roman"/>
          <w:sz w:val="20"/>
          <w:szCs w:val="20"/>
          <w:lang w:val="en-GB"/>
        </w:rPr>
      </w:pPr>
      <w:r w:rsidRPr="00C706BB">
        <w:rPr>
          <w:rFonts w:ascii="Times New Roman" w:hAnsi="Times New Roman" w:cs="Times New Roman"/>
          <w:sz w:val="20"/>
          <w:szCs w:val="20"/>
          <w:lang w:val="en-GB"/>
        </w:rPr>
        <w:t xml:space="preserve">Marin </w:t>
      </w:r>
      <w:proofErr w:type="spellStart"/>
      <w:r w:rsidRPr="00C706BB">
        <w:rPr>
          <w:rFonts w:ascii="Times New Roman" w:hAnsi="Times New Roman" w:cs="Times New Roman"/>
          <w:sz w:val="20"/>
          <w:szCs w:val="20"/>
          <w:lang w:val="en-GB"/>
        </w:rPr>
        <w:t>Mersenne’s</w:t>
      </w:r>
      <w:proofErr w:type="spellEnd"/>
      <w:r w:rsidRPr="00C706BB">
        <w:rPr>
          <w:rFonts w:ascii="Times New Roman" w:hAnsi="Times New Roman" w:cs="Times New Roman"/>
          <w:sz w:val="20"/>
          <w:szCs w:val="20"/>
          <w:lang w:val="en-GB"/>
        </w:rPr>
        <w:t xml:space="preserve"> personal copy, held in Paris by the Library of the Conservatoire national des arts et </w:t>
      </w:r>
      <w:proofErr w:type="spellStart"/>
      <w:r w:rsidRPr="00C706BB">
        <w:rPr>
          <w:rFonts w:ascii="Times New Roman" w:hAnsi="Times New Roman" w:cs="Times New Roman"/>
          <w:sz w:val="20"/>
          <w:szCs w:val="20"/>
          <w:lang w:val="en-GB"/>
        </w:rPr>
        <w:t>métiers</w:t>
      </w:r>
      <w:proofErr w:type="spellEnd"/>
      <w:r w:rsidRPr="00C706BB">
        <w:rPr>
          <w:rFonts w:ascii="Times New Roman" w:hAnsi="Times New Roman" w:cs="Times New Roman"/>
          <w:sz w:val="20"/>
          <w:szCs w:val="20"/>
          <w:lang w:val="en-GB"/>
        </w:rPr>
        <w:t>, of his own ‘</w:t>
      </w:r>
      <w:proofErr w:type="spellStart"/>
      <w:r w:rsidRPr="00C706BB">
        <w:rPr>
          <w:rFonts w:ascii="Times New Roman" w:hAnsi="Times New Roman" w:cs="Times New Roman"/>
          <w:sz w:val="20"/>
          <w:szCs w:val="20"/>
          <w:lang w:val="en-GB"/>
        </w:rPr>
        <w:t>Harmonie</w:t>
      </w:r>
      <w:proofErr w:type="spellEnd"/>
      <w:r w:rsidRPr="00C706BB">
        <w:rPr>
          <w:rFonts w:ascii="Times New Roman" w:hAnsi="Times New Roman" w:cs="Times New Roman"/>
          <w:sz w:val="20"/>
          <w:szCs w:val="20"/>
          <w:lang w:val="en-GB"/>
        </w:rPr>
        <w:t xml:space="preserve"> </w:t>
      </w:r>
      <w:proofErr w:type="spellStart"/>
      <w:r w:rsidRPr="00C706BB">
        <w:rPr>
          <w:rFonts w:ascii="Times New Roman" w:hAnsi="Times New Roman" w:cs="Times New Roman"/>
          <w:sz w:val="20"/>
          <w:szCs w:val="20"/>
          <w:lang w:val="en-GB"/>
        </w:rPr>
        <w:t>universelle</w:t>
      </w:r>
      <w:proofErr w:type="spellEnd"/>
      <w:r w:rsidRPr="00C706BB">
        <w:rPr>
          <w:rFonts w:ascii="Times New Roman" w:hAnsi="Times New Roman" w:cs="Times New Roman"/>
          <w:sz w:val="20"/>
          <w:szCs w:val="20"/>
          <w:lang w:val="en-GB"/>
        </w:rPr>
        <w:t>’, containing all of his manuscript additions for a planned second edition that never took place before his death, but that served as a basis for the modern reprint published in 1986</w:t>
      </w:r>
    </w:p>
    <w:p w:rsidR="00A240D2" w:rsidRPr="00C706BB" w:rsidRDefault="00A240D2" w:rsidP="00C706BB">
      <w:pPr>
        <w:spacing w:after="120"/>
        <w:ind w:left="1418"/>
        <w:jc w:val="both"/>
        <w:rPr>
          <w:rFonts w:ascii="Times New Roman" w:hAnsi="Times New Roman" w:cs="Times New Roman"/>
          <w:sz w:val="20"/>
          <w:szCs w:val="20"/>
          <w:lang w:val="en-GB"/>
        </w:rPr>
      </w:pPr>
      <w:ins w:id="20" w:author="Patrick LE BOEUF" w:date="2017-12-02T13:46:00Z">
        <w:r>
          <w:rPr>
            <w:rFonts w:ascii="Times New Roman" w:hAnsi="Times New Roman" w:cs="Times New Roman"/>
            <w:sz w:val="20"/>
            <w:szCs w:val="20"/>
            <w:lang w:val="en-GB"/>
          </w:rPr>
          <w:t>The</w:t>
        </w:r>
        <w:r w:rsidRPr="00A240D2">
          <w:rPr>
            <w:rFonts w:ascii="Times New Roman" w:hAnsi="Times New Roman" w:cs="Times New Roman"/>
            <w:sz w:val="20"/>
            <w:szCs w:val="20"/>
            <w:lang w:val="en-GB"/>
          </w:rPr>
          <w:t xml:space="preserve"> prompt book</w:t>
        </w:r>
        <w:r>
          <w:rPr>
            <w:rFonts w:ascii="Times New Roman" w:hAnsi="Times New Roman" w:cs="Times New Roman"/>
            <w:sz w:val="20"/>
            <w:szCs w:val="20"/>
            <w:lang w:val="en-GB"/>
          </w:rPr>
          <w:t xml:space="preserve"> for performances of</w:t>
        </w:r>
        <w:r w:rsidRPr="00A240D2">
          <w:rPr>
            <w:rFonts w:ascii="Times New Roman" w:hAnsi="Times New Roman" w:cs="Times New Roman"/>
            <w:sz w:val="20"/>
            <w:szCs w:val="20"/>
            <w:lang w:val="en-GB"/>
          </w:rPr>
          <w:t xml:space="preserve"> George </w:t>
        </w:r>
        <w:proofErr w:type="spellStart"/>
        <w:r w:rsidRPr="00A240D2">
          <w:rPr>
            <w:rFonts w:ascii="Times New Roman" w:hAnsi="Times New Roman" w:cs="Times New Roman"/>
            <w:sz w:val="20"/>
            <w:szCs w:val="20"/>
            <w:lang w:val="en-GB"/>
          </w:rPr>
          <w:t>Frideric</w:t>
        </w:r>
        <w:proofErr w:type="spellEnd"/>
        <w:r w:rsidRPr="00A240D2">
          <w:rPr>
            <w:rFonts w:ascii="Times New Roman" w:hAnsi="Times New Roman" w:cs="Times New Roman"/>
            <w:sz w:val="20"/>
            <w:szCs w:val="20"/>
            <w:lang w:val="en-GB"/>
          </w:rPr>
          <w:t xml:space="preserve"> Handel</w:t>
        </w:r>
        <w:r>
          <w:rPr>
            <w:rFonts w:ascii="Times New Roman" w:hAnsi="Times New Roman" w:cs="Times New Roman"/>
            <w:sz w:val="20"/>
            <w:szCs w:val="20"/>
            <w:lang w:val="en-GB"/>
          </w:rPr>
          <w:t xml:space="preserve">'s opera </w:t>
        </w:r>
        <w:r w:rsidR="008A49E3">
          <w:rPr>
            <w:rFonts w:ascii="Times New Roman" w:hAnsi="Times New Roman" w:cs="Times New Roman"/>
            <w:sz w:val="20"/>
            <w:szCs w:val="20"/>
            <w:lang w:val="en-GB"/>
          </w:rPr>
          <w:t>'</w:t>
        </w:r>
        <w:proofErr w:type="spellStart"/>
        <w:r w:rsidRPr="00A240D2">
          <w:rPr>
            <w:rFonts w:ascii="Times New Roman" w:hAnsi="Times New Roman" w:cs="Times New Roman"/>
            <w:sz w:val="20"/>
            <w:szCs w:val="20"/>
            <w:lang w:val="en-GB"/>
          </w:rPr>
          <w:t>Radamisto</w:t>
        </w:r>
        <w:proofErr w:type="spellEnd"/>
        <w:r w:rsidR="008A49E3">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A240D2">
          <w:rPr>
            <w:rFonts w:ascii="Times New Roman" w:hAnsi="Times New Roman" w:cs="Times New Roman"/>
            <w:sz w:val="20"/>
            <w:szCs w:val="20"/>
            <w:lang w:val="en-GB"/>
          </w:rPr>
          <w:t>1720</w:t>
        </w:r>
        <w:r w:rsidR="008A49E3">
          <w:rPr>
            <w:rFonts w:ascii="Times New Roman" w:hAnsi="Times New Roman" w:cs="Times New Roman"/>
            <w:sz w:val="20"/>
            <w:szCs w:val="20"/>
            <w:lang w:val="en-GB"/>
          </w:rPr>
          <w:t xml:space="preserve">, now held in London by </w:t>
        </w:r>
      </w:ins>
      <w:ins w:id="21" w:author="Patrick LE BOEUF" w:date="2017-12-02T13:47:00Z">
        <w:r w:rsidR="008A49E3">
          <w:rPr>
            <w:rFonts w:ascii="Times New Roman" w:hAnsi="Times New Roman" w:cs="Times New Roman"/>
            <w:sz w:val="20"/>
            <w:szCs w:val="20"/>
            <w:lang w:val="en-GB"/>
          </w:rPr>
          <w:t xml:space="preserve">the </w:t>
        </w:r>
        <w:r w:rsidR="008A49E3" w:rsidRPr="00A240D2">
          <w:rPr>
            <w:rFonts w:ascii="Times New Roman" w:hAnsi="Times New Roman" w:cs="Times New Roman"/>
            <w:sz w:val="20"/>
            <w:szCs w:val="20"/>
            <w:lang w:val="en-GB"/>
          </w:rPr>
          <w:t>Victoria and Albert Museum</w:t>
        </w:r>
        <w:r w:rsidR="008A49E3">
          <w:rPr>
            <w:rFonts w:ascii="Times New Roman" w:hAnsi="Times New Roman" w:cs="Times New Roman"/>
            <w:sz w:val="20"/>
            <w:szCs w:val="20"/>
            <w:lang w:val="en-GB"/>
          </w:rPr>
          <w:t xml:space="preserve">, </w:t>
        </w:r>
      </w:ins>
      <w:ins w:id="22" w:author="Patrick LE BOEUF" w:date="2017-12-02T13:46:00Z">
        <w:r w:rsidRPr="00A240D2">
          <w:rPr>
            <w:rFonts w:ascii="Times New Roman" w:hAnsi="Times New Roman" w:cs="Times New Roman"/>
            <w:sz w:val="20"/>
            <w:szCs w:val="20"/>
            <w:lang w:val="en-GB"/>
          </w:rPr>
          <w:t>Museum no. S.501-1985</w:t>
        </w:r>
      </w:ins>
      <w:ins w:id="23" w:author="Patrick LE BOEUF" w:date="2017-12-02T13:55:00Z">
        <w:r w:rsidR="008A49E3">
          <w:rPr>
            <w:rFonts w:ascii="Times New Roman" w:hAnsi="Times New Roman" w:cs="Times New Roman"/>
            <w:sz w:val="20"/>
            <w:szCs w:val="20"/>
            <w:lang w:val="en-GB"/>
          </w:rPr>
          <w:t xml:space="preserve"> (an annotated copy of a printed edition of the libretto, in which the </w:t>
        </w:r>
      </w:ins>
      <w:ins w:id="24" w:author="Patrick LE BOEUF" w:date="2017-12-02T13:57:00Z">
        <w:r w:rsidR="00FC6BAB">
          <w:rPr>
            <w:rFonts w:ascii="Times New Roman" w:hAnsi="Times New Roman" w:cs="Times New Roman"/>
            <w:sz w:val="20"/>
            <w:szCs w:val="20"/>
            <w:lang w:val="en-GB"/>
          </w:rPr>
          <w:t xml:space="preserve">significance of the </w:t>
        </w:r>
      </w:ins>
      <w:ins w:id="25" w:author="Patrick LE BOEUF" w:date="2017-12-02T13:55:00Z">
        <w:r w:rsidR="008A49E3">
          <w:rPr>
            <w:rFonts w:ascii="Times New Roman" w:hAnsi="Times New Roman" w:cs="Times New Roman"/>
            <w:sz w:val="20"/>
            <w:szCs w:val="20"/>
            <w:lang w:val="en-GB"/>
          </w:rPr>
          <w:t xml:space="preserve">annotations </w:t>
        </w:r>
      </w:ins>
      <w:ins w:id="26" w:author="Patrick LE BOEUF" w:date="2017-12-02T13:56:00Z">
        <w:r w:rsidR="008A49E3">
          <w:rPr>
            <w:rFonts w:ascii="Times New Roman" w:hAnsi="Times New Roman" w:cs="Times New Roman"/>
            <w:sz w:val="20"/>
            <w:szCs w:val="20"/>
            <w:lang w:val="en-GB"/>
          </w:rPr>
          <w:t>justif</w:t>
        </w:r>
      </w:ins>
      <w:ins w:id="27" w:author="Patrick LE BOEUF" w:date="2017-12-02T13:57:00Z">
        <w:r w:rsidR="00FC6BAB">
          <w:rPr>
            <w:rFonts w:ascii="Times New Roman" w:hAnsi="Times New Roman" w:cs="Times New Roman"/>
            <w:sz w:val="20"/>
            <w:szCs w:val="20"/>
            <w:lang w:val="en-GB"/>
          </w:rPr>
          <w:t>ies</w:t>
        </w:r>
      </w:ins>
      <w:ins w:id="28" w:author="Patrick LE BOEUF" w:date="2017-12-02T13:56:00Z">
        <w:r w:rsidR="008A49E3">
          <w:rPr>
            <w:rFonts w:ascii="Times New Roman" w:hAnsi="Times New Roman" w:cs="Times New Roman"/>
            <w:sz w:val="20"/>
            <w:szCs w:val="20"/>
            <w:lang w:val="en-GB"/>
          </w:rPr>
          <w:t xml:space="preserve"> the qualification of the </w:t>
        </w:r>
        <w:r w:rsidR="00FC6BAB">
          <w:rPr>
            <w:rFonts w:ascii="Times New Roman" w:hAnsi="Times New Roman" w:cs="Times New Roman"/>
            <w:sz w:val="20"/>
            <w:szCs w:val="20"/>
            <w:lang w:val="en-GB"/>
          </w:rPr>
          <w:t xml:space="preserve">holding as a </w:t>
        </w:r>
      </w:ins>
      <w:ins w:id="29" w:author="Patrick LE BOEUF" w:date="2017-12-02T13:57:00Z">
        <w:r w:rsidR="00FC6BAB">
          <w:rPr>
            <w:rFonts w:ascii="Times New Roman" w:hAnsi="Times New Roman" w:cs="Times New Roman"/>
            <w:sz w:val="20"/>
            <w:szCs w:val="20"/>
            <w:lang w:val="en-GB"/>
          </w:rPr>
          <w:t xml:space="preserve">unique </w:t>
        </w:r>
      </w:ins>
      <w:ins w:id="30" w:author="Patrick LE BOEUF" w:date="2017-12-02T13:56:00Z">
        <w:r w:rsidR="00FC6BAB">
          <w:rPr>
            <w:rFonts w:ascii="Times New Roman" w:hAnsi="Times New Roman" w:cs="Times New Roman"/>
            <w:sz w:val="20"/>
            <w:szCs w:val="20"/>
            <w:lang w:val="en-GB"/>
          </w:rPr>
          <w:t>manuscript</w:t>
        </w:r>
      </w:ins>
      <w:ins w:id="31" w:author="Patrick LE BOEUF" w:date="2017-12-02T13:55:00Z">
        <w:r w:rsidR="008A49E3">
          <w:rPr>
            <w:rFonts w:ascii="Times New Roman" w:hAnsi="Times New Roman" w:cs="Times New Roman"/>
            <w:sz w:val="20"/>
            <w:szCs w:val="20"/>
            <w:lang w:val="en-GB"/>
          </w:rPr>
          <w:t>)</w:t>
        </w:r>
      </w:ins>
    </w:p>
    <w:p w:rsidR="00C706BB" w:rsidDel="003B0643" w:rsidRDefault="00C706BB" w:rsidP="00C706BB">
      <w:pPr>
        <w:tabs>
          <w:tab w:val="left" w:pos="1418"/>
        </w:tabs>
        <w:ind w:left="1418" w:hanging="1418"/>
        <w:jc w:val="both"/>
        <w:rPr>
          <w:del w:id="32" w:author="Patrick LE BOEUF" w:date="2017-12-02T13:33:00Z"/>
          <w:rFonts w:ascii="Times New Roman" w:hAnsi="Times New Roman" w:cs="Times New Roman"/>
          <w:sz w:val="20"/>
          <w:szCs w:val="20"/>
          <w:lang w:val="en-GB"/>
        </w:rPr>
      </w:pPr>
      <w:bookmarkStart w:id="33" w:name="_F5_Item"/>
      <w:bookmarkEnd w:id="33"/>
      <w:del w:id="34" w:author="Patrick LE BOEUF" w:date="2017-12-02T13:33:00Z">
        <w:r w:rsidRPr="00C706BB" w:rsidDel="00A240D2">
          <w:rPr>
            <w:rFonts w:ascii="Times New Roman" w:hAnsi="Times New Roman" w:cs="Times New Roman"/>
            <w:sz w:val="20"/>
            <w:szCs w:val="20"/>
            <w:lang w:val="en-GB"/>
          </w:rPr>
          <w:delText>Properties:</w:delText>
        </w:r>
        <w:r w:rsidRPr="00C706BB" w:rsidDel="00A240D2">
          <w:rPr>
            <w:rFonts w:ascii="Times New Roman" w:hAnsi="Times New Roman" w:cs="Times New Roman"/>
            <w:sz w:val="20"/>
            <w:szCs w:val="20"/>
            <w:lang w:val="en-GB"/>
          </w:rPr>
          <w:tab/>
        </w:r>
        <w:r w:rsidRPr="00C706BB" w:rsidDel="00A240D2">
          <w:rPr>
            <w:rFonts w:ascii="Times New Roman" w:hAnsi="Times New Roman" w:cs="Times New Roman"/>
            <w:sz w:val="20"/>
            <w:szCs w:val="20"/>
          </w:rPr>
          <w:fldChar w:fldCharType="begin"/>
        </w:r>
        <w:r w:rsidRPr="00C706BB" w:rsidDel="00A240D2">
          <w:rPr>
            <w:rFonts w:ascii="Times New Roman" w:hAnsi="Times New Roman" w:cs="Times New Roman"/>
            <w:sz w:val="20"/>
            <w:szCs w:val="20"/>
          </w:rPr>
          <w:delInstrText xml:space="preserve"> HYPERLINK \l "_R42_is_representative_1" </w:delInstrText>
        </w:r>
        <w:r w:rsidRPr="00C706BB" w:rsidDel="00A240D2">
          <w:rPr>
            <w:rFonts w:ascii="Times New Roman" w:hAnsi="Times New Roman" w:cs="Times New Roman"/>
            <w:sz w:val="20"/>
            <w:szCs w:val="20"/>
          </w:rPr>
          <w:fldChar w:fldCharType="separate"/>
        </w:r>
        <w:r w:rsidRPr="00C706BB" w:rsidDel="00A240D2">
          <w:rPr>
            <w:rStyle w:val="Lienhypertexte"/>
            <w:rFonts w:ascii="Times New Roman" w:hAnsi="Times New Roman"/>
            <w:szCs w:val="20"/>
            <w:lang w:val="en-GB"/>
          </w:rPr>
          <w:delText>R42</w:delText>
        </w:r>
        <w:r w:rsidRPr="00C706BB" w:rsidDel="00A240D2">
          <w:rPr>
            <w:rStyle w:val="Lienhypertexte"/>
            <w:rFonts w:ascii="Times New Roman" w:hAnsi="Times New Roman"/>
            <w:szCs w:val="20"/>
            <w:lang w:val="en-GB"/>
          </w:rPr>
          <w:fldChar w:fldCharType="end"/>
        </w:r>
        <w:r w:rsidRPr="00C706BB" w:rsidDel="00A240D2">
          <w:rPr>
            <w:rFonts w:ascii="Times New Roman" w:hAnsi="Times New Roman" w:cs="Times New Roman"/>
            <w:sz w:val="20"/>
            <w:szCs w:val="20"/>
            <w:lang w:val="en-GB"/>
          </w:rPr>
          <w:delText xml:space="preserve"> is representative manifestation singleton for (has representative manifestation singleton): </w:delText>
        </w:r>
        <w:r w:rsidRPr="00C706BB" w:rsidDel="00A240D2">
          <w:rPr>
            <w:rFonts w:ascii="Times New Roman" w:hAnsi="Times New Roman" w:cs="Times New Roman"/>
            <w:sz w:val="20"/>
            <w:szCs w:val="20"/>
          </w:rPr>
          <w:fldChar w:fldCharType="begin"/>
        </w:r>
        <w:r w:rsidRPr="00C706BB" w:rsidDel="00A240D2">
          <w:rPr>
            <w:rFonts w:ascii="Times New Roman" w:hAnsi="Times New Roman" w:cs="Times New Roman"/>
            <w:sz w:val="20"/>
            <w:szCs w:val="20"/>
          </w:rPr>
          <w:delInstrText xml:space="preserve"> HYPERLINK \l "_F2_Expression" </w:delInstrText>
        </w:r>
        <w:r w:rsidRPr="00C706BB" w:rsidDel="00A240D2">
          <w:rPr>
            <w:rFonts w:ascii="Times New Roman" w:hAnsi="Times New Roman" w:cs="Times New Roman"/>
            <w:sz w:val="20"/>
            <w:szCs w:val="20"/>
          </w:rPr>
          <w:fldChar w:fldCharType="separate"/>
        </w:r>
        <w:r w:rsidRPr="00C706BB" w:rsidDel="00A240D2">
          <w:rPr>
            <w:rStyle w:val="Lienhypertexte"/>
            <w:rFonts w:ascii="Times New Roman" w:hAnsi="Times New Roman"/>
            <w:szCs w:val="20"/>
            <w:lang w:val="en-GB"/>
          </w:rPr>
          <w:delText>F2</w:delText>
        </w:r>
        <w:r w:rsidRPr="00C706BB" w:rsidDel="00A240D2">
          <w:rPr>
            <w:rStyle w:val="Lienhypertexte"/>
            <w:rFonts w:ascii="Times New Roman" w:hAnsi="Times New Roman"/>
            <w:szCs w:val="20"/>
            <w:lang w:val="en-GB"/>
          </w:rPr>
          <w:fldChar w:fldCharType="end"/>
        </w:r>
        <w:r w:rsidRPr="00C706BB" w:rsidDel="00A240D2">
          <w:rPr>
            <w:rFonts w:ascii="Times New Roman" w:hAnsi="Times New Roman" w:cs="Times New Roman"/>
            <w:sz w:val="20"/>
            <w:szCs w:val="20"/>
            <w:lang w:val="en-GB"/>
          </w:rPr>
          <w:delText xml:space="preserve"> Expression </w:delText>
        </w:r>
        <w:r w:rsidRPr="006F53B3" w:rsidDel="00A240D2">
          <w:rPr>
            <w:rFonts w:ascii="Times New Roman" w:hAnsi="Times New Roman" w:cs="Times New Roman"/>
            <w:i/>
            <w:sz w:val="20"/>
            <w:szCs w:val="20"/>
            <w:lang w:val="en-GB"/>
          </w:rPr>
          <w:delText>we don’t need it as with  the R41</w:delText>
        </w:r>
        <w:r w:rsidR="006F53B3" w:rsidDel="00A240D2">
          <w:rPr>
            <w:rFonts w:ascii="Times New Roman" w:hAnsi="Times New Roman" w:cs="Times New Roman"/>
            <w:sz w:val="20"/>
            <w:szCs w:val="20"/>
            <w:lang w:val="en-GB"/>
          </w:rPr>
          <w:delText xml:space="preserve"> [Chryssoula's annotation </w:delText>
        </w:r>
        <w:r w:rsidR="003D65EB" w:rsidDel="00A240D2">
          <w:rPr>
            <w:rFonts w:ascii="Times New Roman" w:hAnsi="Times New Roman" w:cs="Times New Roman"/>
            <w:sz w:val="20"/>
            <w:szCs w:val="20"/>
            <w:lang w:val="en-GB"/>
          </w:rPr>
          <w:delText>on April 6</w:delText>
        </w:r>
        <w:r w:rsidR="003D65EB" w:rsidRPr="003D65EB" w:rsidDel="00A240D2">
          <w:rPr>
            <w:rFonts w:ascii="Times New Roman" w:hAnsi="Times New Roman" w:cs="Times New Roman"/>
            <w:sz w:val="20"/>
            <w:szCs w:val="20"/>
            <w:vertAlign w:val="superscript"/>
            <w:lang w:val="en-GB"/>
          </w:rPr>
          <w:delText>th</w:delText>
        </w:r>
        <w:r w:rsidR="003D65EB" w:rsidDel="00A240D2">
          <w:rPr>
            <w:rFonts w:ascii="Times New Roman" w:hAnsi="Times New Roman" w:cs="Times New Roman"/>
            <w:sz w:val="20"/>
            <w:szCs w:val="20"/>
            <w:lang w:val="en-GB"/>
          </w:rPr>
          <w:delText>, 2017</w:delText>
        </w:r>
        <w:r w:rsidR="006F53B3" w:rsidDel="00A240D2">
          <w:rPr>
            <w:rFonts w:ascii="Times New Roman" w:hAnsi="Times New Roman" w:cs="Times New Roman"/>
            <w:sz w:val="20"/>
            <w:szCs w:val="20"/>
            <w:lang w:val="en-GB"/>
          </w:rPr>
          <w:delText>]</w:delText>
        </w:r>
      </w:del>
    </w:p>
    <w:p w:rsidR="003B0643" w:rsidRPr="00C706BB" w:rsidRDefault="003B0643" w:rsidP="003B0643">
      <w:pPr>
        <w:tabs>
          <w:tab w:val="left" w:pos="1418"/>
        </w:tabs>
        <w:jc w:val="both"/>
        <w:rPr>
          <w:ins w:id="35" w:author="Patrick LE BOEUF" w:date="2017-12-02T15:20:00Z"/>
          <w:rFonts w:ascii="Times New Roman" w:hAnsi="Times New Roman" w:cs="Times New Roman"/>
          <w:sz w:val="20"/>
          <w:szCs w:val="20"/>
          <w:lang w:val="en-GB"/>
        </w:rPr>
      </w:pPr>
      <w:ins w:id="36" w:author="Patrick LE BOEUF" w:date="2017-12-02T15:20:00Z">
        <w:r>
          <w:rPr>
            <w:rFonts w:ascii="Times New Roman" w:eastAsia="Times New Roman" w:hAnsi="Times New Roman" w:cs="Times New Roman"/>
            <w:sz w:val="20"/>
            <w:szCs w:val="20"/>
            <w:lang w:val="en-GB" w:eastAsia="ar-SA"/>
          </w:rPr>
          <w:t>[</w:t>
        </w:r>
        <w:r>
          <w:rPr>
            <w:rFonts w:ascii="Times New Roman" w:eastAsia="Times New Roman" w:hAnsi="Times New Roman" w:cs="Times New Roman"/>
            <w:i/>
            <w:sz w:val="20"/>
            <w:szCs w:val="20"/>
            <w:lang w:val="en-GB" w:eastAsia="ar-SA"/>
          </w:rPr>
          <w:t xml:space="preserve">I don't think we need specific properties between F4 Manifestation Singleton – if it is kept in the model – and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 an instance of F4 Manifestation Singleton can either P46 be composed of an instance of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 or P46i form part of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w:t>
        </w:r>
      </w:ins>
      <w:ins w:id="37" w:author="Patrick LE BOEUF" w:date="2017-12-02T15:47:00Z">
        <w:r w:rsidR="00053AFA">
          <w:rPr>
            <w:rFonts w:ascii="Times New Roman" w:eastAsia="Times New Roman" w:hAnsi="Times New Roman" w:cs="Times New Roman"/>
            <w:i/>
            <w:sz w:val="20"/>
            <w:szCs w:val="20"/>
            <w:lang w:val="en-GB" w:eastAsia="ar-SA"/>
          </w:rPr>
          <w:t xml:space="preserve"> (or be equal to it)</w:t>
        </w:r>
      </w:ins>
      <w:ins w:id="38" w:author="Patrick LE BOEUF" w:date="2017-12-02T15:20:00Z">
        <w:r>
          <w:rPr>
            <w:rFonts w:ascii="Times New Roman" w:eastAsia="Times New Roman" w:hAnsi="Times New Roman" w:cs="Times New Roman"/>
            <w:i/>
            <w:sz w:val="20"/>
            <w:szCs w:val="20"/>
            <w:lang w:val="en-GB" w:eastAsia="ar-SA"/>
          </w:rPr>
          <w:t>; I think the CIDOC CRM property P46 is composed of (forms part of) is sufficient</w:t>
        </w:r>
      </w:ins>
      <w:ins w:id="39" w:author="Patrick LE BOEUF" w:date="2017-12-02T15:47:00Z">
        <w:r w:rsidR="00053AFA">
          <w:rPr>
            <w:rFonts w:ascii="Times New Roman" w:eastAsia="Times New Roman" w:hAnsi="Times New Roman" w:cs="Times New Roman"/>
            <w:i/>
            <w:sz w:val="20"/>
            <w:szCs w:val="20"/>
            <w:lang w:val="en-GB" w:eastAsia="ar-SA"/>
          </w:rPr>
          <w:t xml:space="preserve"> (unless we need a specific property for the equivalence relationship between a manifestation singleton and a storage unit)</w:t>
        </w:r>
      </w:ins>
      <w:ins w:id="40" w:author="Patrick LE BOEUF" w:date="2017-12-02T15:20:00Z">
        <w:r>
          <w:rPr>
            <w:rFonts w:ascii="Times New Roman" w:eastAsia="Times New Roman" w:hAnsi="Times New Roman" w:cs="Times New Roman"/>
            <w:sz w:val="20"/>
            <w:szCs w:val="20"/>
            <w:lang w:val="en-GB" w:eastAsia="ar-SA"/>
          </w:rPr>
          <w:t>]</w:t>
        </w:r>
      </w:ins>
    </w:p>
    <w:p w:rsidR="00C706BB" w:rsidRPr="00C706BB" w:rsidRDefault="00C706BB" w:rsidP="00C706BB">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41" w:name="_F5_Item_1"/>
      <w:bookmarkStart w:id="42" w:name="_Toc434681728"/>
      <w:bookmarkEnd w:id="41"/>
      <w:r w:rsidRPr="00C706BB">
        <w:rPr>
          <w:rFonts w:ascii="Arial" w:eastAsia="Times New Roman" w:hAnsi="Arial" w:cs="Times New Roman"/>
          <w:b/>
          <w:bCs/>
          <w:i/>
          <w:sz w:val="24"/>
          <w:szCs w:val="24"/>
          <w:lang w:val="en-GB" w:eastAsia="ar-SA"/>
        </w:rPr>
        <w:t>F5 Item</w:t>
      </w:r>
      <w:bookmarkEnd w:id="42"/>
    </w:p>
    <w:p w:rsidR="00C706BB" w:rsidRPr="00C706BB" w:rsidRDefault="00C706BB" w:rsidP="00C706BB">
      <w:pPr>
        <w:rPr>
          <w:rFonts w:ascii="Times New Roman" w:hAnsi="Times New Roman" w:cs="Times New Roman"/>
          <w:i/>
          <w:sz w:val="20"/>
          <w:szCs w:val="20"/>
          <w:lang w:val="en-GB"/>
        </w:rPr>
      </w:pPr>
      <w:r w:rsidRPr="00C706BB">
        <w:rPr>
          <w:rFonts w:ascii="Times New Roman" w:hAnsi="Times New Roman" w:cs="Times New Roman"/>
          <w:i/>
          <w:sz w:val="20"/>
          <w:szCs w:val="20"/>
          <w:lang w:val="en-GB"/>
        </w:rPr>
        <w:t xml:space="preserve">We may distinguish items that are compatible with the </w:t>
      </w:r>
      <w:proofErr w:type="spellStart"/>
      <w:r w:rsidRPr="00C706BB">
        <w:rPr>
          <w:rFonts w:ascii="Times New Roman" w:hAnsi="Times New Roman" w:cs="Times New Roman"/>
          <w:i/>
          <w:sz w:val="20"/>
          <w:szCs w:val="20"/>
          <w:lang w:val="en-GB"/>
        </w:rPr>
        <w:t>manistation</w:t>
      </w:r>
      <w:proofErr w:type="spellEnd"/>
      <w:r w:rsidRPr="00C706BB">
        <w:rPr>
          <w:rFonts w:ascii="Times New Roman" w:hAnsi="Times New Roman" w:cs="Times New Roman"/>
          <w:i/>
          <w:sz w:val="20"/>
          <w:szCs w:val="20"/>
          <w:lang w:val="en-GB"/>
        </w:rPr>
        <w:t xml:space="preserve"> and items that are not</w:t>
      </w:r>
      <w:r w:rsidR="006F53B3">
        <w:rPr>
          <w:rFonts w:ascii="Times New Roman" w:hAnsi="Times New Roman" w:cs="Times New Roman"/>
          <w:sz w:val="20"/>
          <w:szCs w:val="20"/>
          <w:lang w:val="en-GB"/>
        </w:rPr>
        <w:t xml:space="preserve"> [</w:t>
      </w:r>
      <w:proofErr w:type="spellStart"/>
      <w:r w:rsidR="006F53B3">
        <w:rPr>
          <w:rFonts w:ascii="Times New Roman" w:hAnsi="Times New Roman" w:cs="Times New Roman"/>
          <w:sz w:val="20"/>
          <w:szCs w:val="20"/>
          <w:lang w:val="en-GB"/>
        </w:rPr>
        <w:t>Chryssoula's</w:t>
      </w:r>
      <w:proofErr w:type="spellEnd"/>
      <w:r w:rsidR="006F53B3">
        <w:rPr>
          <w:rFonts w:ascii="Times New Roman" w:hAnsi="Times New Roman" w:cs="Times New Roman"/>
          <w:sz w:val="20"/>
          <w:szCs w:val="20"/>
          <w:lang w:val="en-GB"/>
        </w:rPr>
        <w:t xml:space="preserve"> annotation </w:t>
      </w:r>
      <w:r w:rsidR="00A240D2">
        <w:rPr>
          <w:rFonts w:ascii="Times New Roman" w:hAnsi="Times New Roman" w:cs="Times New Roman"/>
          <w:sz w:val="20"/>
          <w:szCs w:val="20"/>
          <w:lang w:val="en-GB"/>
        </w:rPr>
        <w:t>on April 6</w:t>
      </w:r>
      <w:r w:rsidR="00A240D2" w:rsidRPr="002915C5">
        <w:rPr>
          <w:rFonts w:ascii="Times New Roman" w:hAnsi="Times New Roman" w:cs="Times New Roman"/>
          <w:sz w:val="20"/>
          <w:szCs w:val="20"/>
          <w:vertAlign w:val="superscript"/>
          <w:lang w:val="en-GB"/>
        </w:rPr>
        <w:t>th</w:t>
      </w:r>
      <w:r w:rsidR="00A240D2">
        <w:rPr>
          <w:rFonts w:ascii="Times New Roman" w:hAnsi="Times New Roman" w:cs="Times New Roman"/>
          <w:sz w:val="20"/>
          <w:szCs w:val="20"/>
          <w:lang w:val="en-GB"/>
        </w:rPr>
        <w:t>, 2017</w:t>
      </w:r>
      <w:r w:rsidR="006F53B3">
        <w:rPr>
          <w:rFonts w:ascii="Times New Roman" w:hAnsi="Times New Roman" w:cs="Times New Roman"/>
          <w:sz w:val="20"/>
          <w:szCs w:val="20"/>
          <w:lang w:val="en-GB"/>
        </w:rPr>
        <w:t>]</w:t>
      </w:r>
    </w:p>
    <w:p w:rsidR="00C706BB" w:rsidRPr="00C706BB" w:rsidRDefault="00C706BB" w:rsidP="00C706BB">
      <w:pPr>
        <w:tabs>
          <w:tab w:val="left" w:pos="1418"/>
        </w:tabs>
        <w:rPr>
          <w:rFonts w:ascii="Times New Roman" w:hAnsi="Times New Roman" w:cs="Times New Roman"/>
          <w:sz w:val="20"/>
          <w:szCs w:val="20"/>
          <w:lang w:val="en-GB"/>
        </w:rPr>
      </w:pPr>
      <w:r w:rsidRPr="00C706BB">
        <w:rPr>
          <w:rFonts w:ascii="Times New Roman" w:hAnsi="Times New Roman" w:cs="Times New Roman"/>
          <w:sz w:val="20"/>
          <w:szCs w:val="20"/>
          <w:lang w:val="en-GB"/>
        </w:rPr>
        <w:lastRenderedPageBreak/>
        <w:t>Subclass of:</w:t>
      </w:r>
      <w:r w:rsidRPr="00C706BB">
        <w:rPr>
          <w:rFonts w:ascii="Times New Roman" w:hAnsi="Times New Roman" w:cs="Times New Roman"/>
          <w:sz w:val="20"/>
          <w:szCs w:val="20"/>
          <w:lang w:val="en-GB"/>
        </w:rPr>
        <w:tab/>
      </w:r>
      <w:hyperlink w:anchor="_F54_Utilized_Information" w:history="1">
        <w:r w:rsidRPr="00C706BB">
          <w:rPr>
            <w:rStyle w:val="Lienhypertexte"/>
            <w:rFonts w:ascii="Times New Roman" w:hAnsi="Times New Roman"/>
            <w:szCs w:val="20"/>
            <w:lang w:val="en-GB"/>
          </w:rPr>
          <w:t>F54</w:t>
        </w:r>
      </w:hyperlink>
      <w:r w:rsidRPr="00C706BB">
        <w:rPr>
          <w:rStyle w:val="Lienhypertexte"/>
          <w:rFonts w:ascii="Times New Roman" w:hAnsi="Times New Roman"/>
          <w:szCs w:val="20"/>
          <w:lang w:val="en-GB"/>
        </w:rPr>
        <w:t xml:space="preserve"> </w:t>
      </w:r>
      <w:r w:rsidRPr="00C706BB">
        <w:rPr>
          <w:rFonts w:ascii="Times New Roman" w:hAnsi="Times New Roman" w:cs="Times New Roman"/>
          <w:sz w:val="20"/>
          <w:szCs w:val="20"/>
          <w:lang w:val="en-GB"/>
        </w:rPr>
        <w:t>Utilised Information Carrier</w:t>
      </w:r>
    </w:p>
    <w:p w:rsidR="00C706BB" w:rsidRPr="00D51A9F" w:rsidRDefault="00C706BB" w:rsidP="00C706BB">
      <w:pPr>
        <w:pStyle w:val="WW-BodyTextIndent3"/>
        <w:widowControl w:val="0"/>
        <w:spacing w:before="100" w:after="100"/>
        <w:ind w:left="1418" w:hanging="1418"/>
        <w:jc w:val="both"/>
        <w:rPr>
          <w:lang w:val="en-GB"/>
        </w:rPr>
      </w:pPr>
      <w:r w:rsidRPr="00D51A9F">
        <w:rPr>
          <w:lang w:val="en-GB"/>
        </w:rPr>
        <w:t>Scope note:</w:t>
      </w:r>
      <w:r w:rsidRPr="00D51A9F">
        <w:rPr>
          <w:lang w:val="en-GB"/>
        </w:rPr>
        <w:tab/>
        <w:t xml:space="preserve">This class comprises physical objects (printed books, scores, CDs, DVDs, CD-ROMS, etc.) that </w:t>
      </w:r>
      <w:del w:id="43" w:author="Patrick LE BOEUF" w:date="2017-12-02T14:05:00Z">
        <w:r w:rsidRPr="00D51A9F" w:rsidDel="00FC6BAB">
          <w:rPr>
            <w:lang w:val="en-GB"/>
          </w:rPr>
          <w:delText xml:space="preserve">carry a F24 Publication Expression </w:delText>
        </w:r>
      </w:del>
      <w:del w:id="44" w:author="Patrick LE BOEUF" w:date="2017-12-02T14:10:00Z">
        <w:r w:rsidRPr="00D51A9F" w:rsidDel="008938CA">
          <w:rPr>
            <w:lang w:val="en-GB"/>
          </w:rPr>
          <w:delText xml:space="preserve">and </w:delText>
        </w:r>
      </w:del>
      <w:r w:rsidRPr="00D51A9F">
        <w:rPr>
          <w:lang w:val="en-GB"/>
        </w:rPr>
        <w:t>were produced by</w:t>
      </w:r>
      <w:ins w:id="45" w:author="Patrick LE BOEUF" w:date="2017-12-02T14:12:00Z">
        <w:r w:rsidR="008938CA">
          <w:rPr>
            <w:lang w:val="en-GB"/>
          </w:rPr>
          <w:t xml:space="preserve"> (P186i)</w:t>
        </w:r>
      </w:ins>
      <w:r w:rsidRPr="00D51A9F">
        <w:rPr>
          <w:lang w:val="en-GB"/>
        </w:rPr>
        <w:t xml:space="preserve"> an industrial process involving a</w:t>
      </w:r>
      <w:ins w:id="46" w:author="Patrick LE BOEUF" w:date="2017-12-02T14:17:00Z">
        <w:r w:rsidR="008938CA">
          <w:rPr>
            <w:lang w:val="en-GB"/>
          </w:rPr>
          <w:t xml:space="preserve"> give</w:t>
        </w:r>
      </w:ins>
      <w:r w:rsidRPr="00D51A9F">
        <w:rPr>
          <w:lang w:val="en-GB"/>
        </w:rPr>
        <w:t>n</w:t>
      </w:r>
      <w:ins w:id="47" w:author="Patrick LE BOEUF" w:date="2017-12-02T14:17:00Z">
        <w:r w:rsidR="008938CA">
          <w:rPr>
            <w:lang w:val="en-GB"/>
          </w:rPr>
          <w:t xml:space="preserve"> instance of</w:t>
        </w:r>
      </w:ins>
      <w:r w:rsidRPr="00D51A9F">
        <w:rPr>
          <w:lang w:val="en-GB"/>
        </w:rPr>
        <w:t xml:space="preserve"> </w:t>
      </w:r>
      <w:del w:id="48" w:author="Patrick LE BOEUF" w:date="2017-12-02T14:11:00Z">
        <w:r w:rsidRPr="00D51A9F" w:rsidDel="008938CA">
          <w:rPr>
            <w:lang w:val="en-GB"/>
          </w:rPr>
          <w:delText xml:space="preserve">F3 </w:delText>
        </w:r>
      </w:del>
      <w:proofErr w:type="spellStart"/>
      <w:ins w:id="49" w:author="Patrick LE BOEUF" w:date="2017-12-02T14:11:00Z">
        <w:r w:rsidR="008938CA" w:rsidRPr="00D51A9F">
          <w:rPr>
            <w:lang w:val="en-GB"/>
          </w:rPr>
          <w:t>F</w:t>
        </w:r>
        <w:r w:rsidR="008938CA">
          <w:rPr>
            <w:lang w:val="en-GB"/>
          </w:rPr>
          <w:t>n</w:t>
        </w:r>
        <w:proofErr w:type="spellEnd"/>
        <w:r w:rsidR="008938CA" w:rsidRPr="00D51A9F">
          <w:rPr>
            <w:lang w:val="en-GB"/>
          </w:rPr>
          <w:t xml:space="preserve"> </w:t>
        </w:r>
      </w:ins>
      <w:r w:rsidRPr="00D51A9F">
        <w:rPr>
          <w:lang w:val="en-GB"/>
        </w:rPr>
        <w:t>Manifestation</w:t>
      </w:r>
      <w:del w:id="50" w:author="Patrick LE BOEUF" w:date="2017-12-02T14:12:00Z">
        <w:r w:rsidRPr="00D51A9F" w:rsidDel="008938CA">
          <w:rPr>
            <w:lang w:val="en-GB"/>
          </w:rPr>
          <w:delText xml:space="preserve"> Product Type</w:delText>
        </w:r>
      </w:del>
      <w:r w:rsidRPr="00D51A9F">
        <w:rPr>
          <w:lang w:val="en-GB"/>
        </w:rPr>
        <w:t>.</w:t>
      </w:r>
      <w:ins w:id="51" w:author="Patrick LE BOEUF" w:date="2017-12-02T14:12:00Z">
        <w:r w:rsidR="008938CA">
          <w:rPr>
            <w:lang w:val="en-GB"/>
          </w:rPr>
          <w:t xml:space="preserve"> As a result, all the instances of F5 Item associated with a given instance of </w:t>
        </w:r>
        <w:proofErr w:type="spellStart"/>
        <w:r w:rsidR="008938CA">
          <w:rPr>
            <w:lang w:val="en-GB"/>
          </w:rPr>
          <w:t>Fn</w:t>
        </w:r>
        <w:proofErr w:type="spellEnd"/>
        <w:r w:rsidR="008938CA">
          <w:rPr>
            <w:lang w:val="en-GB"/>
          </w:rPr>
          <w:t xml:space="preserve"> Manifestation </w:t>
        </w:r>
      </w:ins>
      <w:ins w:id="52" w:author="Patrick LE BOEUF" w:date="2017-12-02T14:13:00Z">
        <w:r w:rsidR="008938CA">
          <w:rPr>
            <w:lang w:val="en-GB"/>
          </w:rPr>
          <w:t xml:space="preserve">are expected to carry the content defined in that instance of </w:t>
        </w:r>
        <w:proofErr w:type="spellStart"/>
        <w:r w:rsidR="008938CA">
          <w:rPr>
            <w:lang w:val="en-GB"/>
          </w:rPr>
          <w:t>Fn</w:t>
        </w:r>
        <w:proofErr w:type="spellEnd"/>
        <w:r w:rsidR="008938CA">
          <w:rPr>
            <w:lang w:val="en-GB"/>
          </w:rPr>
          <w:t xml:space="preserve"> M</w:t>
        </w:r>
      </w:ins>
      <w:ins w:id="53" w:author="Patrick LE BOEUF" w:date="2017-12-02T14:14:00Z">
        <w:r w:rsidR="008938CA">
          <w:rPr>
            <w:lang w:val="en-GB"/>
          </w:rPr>
          <w:t xml:space="preserve">anifestation, although some or even all of them may happen to carry </w:t>
        </w:r>
      </w:ins>
      <w:ins w:id="54" w:author="Patrick LE BOEUF" w:date="2017-12-02T14:17:00Z">
        <w:r w:rsidR="000F4686">
          <w:rPr>
            <w:lang w:val="en-GB"/>
          </w:rPr>
          <w:t>a</w:t>
        </w:r>
      </w:ins>
      <w:ins w:id="55" w:author="Patrick LE BOEUF" w:date="2017-12-02T14:14:00Z">
        <w:r w:rsidR="008938CA">
          <w:rPr>
            <w:lang w:val="en-GB"/>
          </w:rPr>
          <w:t xml:space="preserve"> content</w:t>
        </w:r>
      </w:ins>
      <w:ins w:id="56" w:author="Patrick LE BOEUF" w:date="2017-12-02T14:17:00Z">
        <w:r w:rsidR="000F4686">
          <w:rPr>
            <w:lang w:val="en-GB"/>
          </w:rPr>
          <w:t xml:space="preserve"> that significantly differs from it</w:t>
        </w:r>
      </w:ins>
      <w:ins w:id="57" w:author="Patrick LE BOEUF" w:date="2017-12-02T14:14:00Z">
        <w:r w:rsidR="008938CA">
          <w:rPr>
            <w:lang w:val="en-GB"/>
          </w:rPr>
          <w:t xml:space="preserve">, due to either an accident in the course of industrial production, or subsequent </w:t>
        </w:r>
      </w:ins>
      <w:ins w:id="58" w:author="Patrick LE BOEUF" w:date="2017-12-02T14:16:00Z">
        <w:r w:rsidR="008938CA">
          <w:rPr>
            <w:lang w:val="en-GB"/>
          </w:rPr>
          <w:t>physical degradation.</w:t>
        </w:r>
      </w:ins>
    </w:p>
    <w:p w:rsidR="00C706BB" w:rsidRPr="00C706BB" w:rsidRDefault="00C706BB" w:rsidP="00C706BB">
      <w:pPr>
        <w:widowControl w:val="0"/>
        <w:suppressAutoHyphens/>
        <w:autoSpaceDE w:val="0"/>
        <w:spacing w:before="120" w:after="12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Examples:</w:t>
      </w:r>
      <w:r w:rsidRPr="00C706BB">
        <w:rPr>
          <w:rFonts w:ascii="Times New Roman" w:eastAsia="Times New Roman" w:hAnsi="Times New Roman" w:cs="Times New Roman"/>
          <w:sz w:val="20"/>
          <w:szCs w:val="24"/>
          <w:lang w:val="en-GB" w:eastAsia="ar-SA"/>
        </w:rPr>
        <w:tab/>
        <w:t xml:space="preserve">Marin </w:t>
      </w:r>
      <w:proofErr w:type="spellStart"/>
      <w:r w:rsidRPr="00C706BB">
        <w:rPr>
          <w:rFonts w:ascii="Times New Roman" w:eastAsia="Times New Roman" w:hAnsi="Times New Roman" w:cs="Times New Roman"/>
          <w:sz w:val="20"/>
          <w:szCs w:val="24"/>
          <w:lang w:val="en-GB" w:eastAsia="ar-SA"/>
        </w:rPr>
        <w:t>Mersenne’s</w:t>
      </w:r>
      <w:proofErr w:type="spellEnd"/>
      <w:r w:rsidRPr="00C706BB">
        <w:rPr>
          <w:rFonts w:ascii="Times New Roman" w:eastAsia="Times New Roman" w:hAnsi="Times New Roman" w:cs="Times New Roman"/>
          <w:sz w:val="20"/>
          <w:szCs w:val="24"/>
          <w:lang w:val="en-GB" w:eastAsia="ar-SA"/>
        </w:rPr>
        <w:t xml:space="preserve"> personal copy of his own ‘</w:t>
      </w:r>
      <w:proofErr w:type="spellStart"/>
      <w:r w:rsidRPr="00C706BB">
        <w:rPr>
          <w:rFonts w:ascii="Times New Roman" w:eastAsia="Times New Roman" w:hAnsi="Times New Roman" w:cs="Times New Roman"/>
          <w:sz w:val="20"/>
          <w:szCs w:val="24"/>
          <w:lang w:val="en-GB" w:eastAsia="ar-SA"/>
        </w:rPr>
        <w:t>Harmonie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universelle</w:t>
      </w:r>
      <w:proofErr w:type="spellEnd"/>
      <w:r w:rsidRPr="00C706BB">
        <w:rPr>
          <w:rFonts w:ascii="Times New Roman" w:eastAsia="Times New Roman" w:hAnsi="Times New Roman" w:cs="Times New Roman"/>
          <w:sz w:val="20"/>
          <w:szCs w:val="24"/>
          <w:lang w:val="en-GB" w:eastAsia="ar-SA"/>
        </w:rPr>
        <w:t>’ without any manuscript addition and without Charles Racquet’s manuscript score, as a mere witness of the 1st edition of ‘</w:t>
      </w:r>
      <w:proofErr w:type="spellStart"/>
      <w:r w:rsidRPr="00C706BB">
        <w:rPr>
          <w:rFonts w:ascii="Times New Roman" w:eastAsia="Times New Roman" w:hAnsi="Times New Roman" w:cs="Times New Roman"/>
          <w:sz w:val="20"/>
          <w:szCs w:val="24"/>
          <w:lang w:val="en-GB" w:eastAsia="ar-SA"/>
        </w:rPr>
        <w:t>Harmonie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universelle</w:t>
      </w:r>
      <w:proofErr w:type="spellEnd"/>
      <w:r w:rsidRPr="00C706BB">
        <w:rPr>
          <w:rFonts w:ascii="Times New Roman" w:eastAsia="Times New Roman" w:hAnsi="Times New Roman" w:cs="Times New Roman"/>
          <w:sz w:val="20"/>
          <w:szCs w:val="24"/>
          <w:lang w:val="en-GB" w:eastAsia="ar-SA"/>
        </w:rPr>
        <w:t>’, Paris, 1636 [the same physical object can be regarded at the same time as an instance of F5 Item inasmuch as it is a witness of a publication, and as an instance of F4 Manifestation Singleton inasmuch as it contains manuscript annotations and additions and as it served as the basis for a subsequent production process]</w:t>
      </w:r>
    </w:p>
    <w:p w:rsidR="00C706BB" w:rsidRPr="00C706BB" w:rsidRDefault="00C706BB" w:rsidP="00C706BB">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 xml:space="preserve">Any other copy of the original edition of Marin </w:t>
      </w:r>
      <w:proofErr w:type="spellStart"/>
      <w:r w:rsidRPr="00C706BB">
        <w:rPr>
          <w:rFonts w:ascii="Times New Roman" w:eastAsia="Times New Roman" w:hAnsi="Times New Roman" w:cs="Times New Roman"/>
          <w:sz w:val="20"/>
          <w:szCs w:val="24"/>
          <w:lang w:val="en-GB" w:eastAsia="ar-SA"/>
        </w:rPr>
        <w:t>Mersenne’s</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Harmonie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universelle</w:t>
      </w:r>
      <w:proofErr w:type="spellEnd"/>
      <w:r w:rsidRPr="00C706BB">
        <w:rPr>
          <w:rFonts w:ascii="Times New Roman" w:eastAsia="Times New Roman" w:hAnsi="Times New Roman" w:cs="Times New Roman"/>
          <w:sz w:val="20"/>
          <w:szCs w:val="24"/>
          <w:lang w:val="en-GB" w:eastAsia="ar-SA"/>
        </w:rPr>
        <w:t>’, Paris, 1636</w:t>
      </w:r>
    </w:p>
    <w:p w:rsidR="00C706BB" w:rsidRPr="00C706BB" w:rsidRDefault="00C706BB" w:rsidP="00C706BB">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 xml:space="preserve">Any copy of the modern reprint publication of Marin </w:t>
      </w:r>
      <w:proofErr w:type="spellStart"/>
      <w:r w:rsidRPr="00C706BB">
        <w:rPr>
          <w:rFonts w:ascii="Times New Roman" w:eastAsia="Times New Roman" w:hAnsi="Times New Roman" w:cs="Times New Roman"/>
          <w:sz w:val="20"/>
          <w:szCs w:val="24"/>
          <w:lang w:val="en-GB" w:eastAsia="ar-SA"/>
        </w:rPr>
        <w:t>Mersenne’s</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Harmonie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universelle</w:t>
      </w:r>
      <w:proofErr w:type="spellEnd"/>
      <w:r w:rsidRPr="00C706BB">
        <w:rPr>
          <w:rFonts w:ascii="Times New Roman" w:eastAsia="Times New Roman" w:hAnsi="Times New Roman" w:cs="Times New Roman"/>
          <w:sz w:val="20"/>
          <w:szCs w:val="24"/>
          <w:lang w:val="en-GB" w:eastAsia="ar-SA"/>
        </w:rPr>
        <w:t>’, Paris, 1986, ISBN ‘2-222-00835-2’</w:t>
      </w:r>
    </w:p>
    <w:p w:rsidR="00C706BB" w:rsidRDefault="00C706BB" w:rsidP="00C706BB">
      <w:pPr>
        <w:widowControl w:val="0"/>
        <w:suppressAutoHyphens/>
        <w:autoSpaceDE w:val="0"/>
        <w:spacing w:after="0" w:line="240" w:lineRule="auto"/>
        <w:ind w:left="1418" w:hanging="1418"/>
        <w:rPr>
          <w:ins w:id="59" w:author="Patrick LE BOEUF" w:date="2017-12-02T15:17:00Z"/>
          <w:rFonts w:ascii="Times New Roman" w:eastAsia="Times New Roman" w:hAnsi="Times New Roman" w:cs="Times New Roman"/>
          <w:sz w:val="20"/>
          <w:szCs w:val="20"/>
          <w:lang w:val="en-GB" w:eastAsia="ar-SA"/>
        </w:rPr>
      </w:pPr>
      <w:r w:rsidRPr="00C706BB">
        <w:rPr>
          <w:rFonts w:ascii="Times New Roman" w:eastAsia="Times New Roman" w:hAnsi="Times New Roman" w:cs="Times New Roman"/>
          <w:sz w:val="20"/>
          <w:szCs w:val="20"/>
          <w:lang w:val="en-GB" w:eastAsia="ar-SA"/>
        </w:rPr>
        <w:t>Properties</w:t>
      </w:r>
      <w:r w:rsidRPr="00C706BB">
        <w:rPr>
          <w:rFonts w:ascii="Times New Roman" w:hAnsi="Times New Roman" w:cs="Times New Roman"/>
          <w:bCs/>
          <w:sz w:val="20"/>
          <w:szCs w:val="20"/>
          <w:lang w:val="en-GB"/>
        </w:rPr>
        <w:t>:</w:t>
      </w:r>
      <w:r w:rsidRPr="00C706BB">
        <w:rPr>
          <w:rFonts w:ascii="Times New Roman" w:hAnsi="Times New Roman" w:cs="Times New Roman"/>
          <w:bCs/>
          <w:sz w:val="20"/>
          <w:szCs w:val="20"/>
          <w:lang w:val="en-GB"/>
        </w:rPr>
        <w:tab/>
      </w:r>
      <w:hyperlink w:anchor="_R7_is_example" w:history="1">
        <w:r w:rsidRPr="00C706BB">
          <w:rPr>
            <w:rStyle w:val="Lienhypertexte"/>
            <w:rFonts w:ascii="Times New Roman" w:hAnsi="Times New Roman"/>
            <w:szCs w:val="20"/>
            <w:lang w:val="en-GB"/>
          </w:rPr>
          <w:t>R7</w:t>
        </w:r>
      </w:hyperlink>
      <w:r w:rsidRPr="00C706BB">
        <w:rPr>
          <w:rFonts w:ascii="Times New Roman" w:hAnsi="Times New Roman" w:cs="Times New Roman"/>
          <w:sz w:val="20"/>
          <w:szCs w:val="20"/>
          <w:lang w:val="en-GB"/>
        </w:rPr>
        <w:t xml:space="preserve"> </w:t>
      </w:r>
      <w:r w:rsidRPr="00C706BB">
        <w:rPr>
          <w:rFonts w:ascii="Times New Roman" w:eastAsia="Times New Roman" w:hAnsi="Times New Roman" w:cs="Times New Roman"/>
          <w:sz w:val="20"/>
          <w:szCs w:val="20"/>
          <w:lang w:val="en-GB" w:eastAsia="ar-SA"/>
        </w:rPr>
        <w:t>is example of (has example):</w:t>
      </w:r>
      <w:r w:rsidRPr="00C706BB">
        <w:rPr>
          <w:rFonts w:ascii="Times New Roman" w:hAnsi="Times New Roman" w:cs="Times New Roman"/>
          <w:sz w:val="20"/>
          <w:szCs w:val="20"/>
          <w:lang w:val="en-GB"/>
        </w:rPr>
        <w:t xml:space="preserve"> </w:t>
      </w:r>
      <w:hyperlink w:anchor="_F3_Manifestation_Product" w:history="1">
        <w:r w:rsidRPr="00C706BB">
          <w:rPr>
            <w:rStyle w:val="Lienhypertexte"/>
            <w:rFonts w:ascii="Times New Roman" w:hAnsi="Times New Roman"/>
            <w:szCs w:val="20"/>
            <w:lang w:val="en-GB"/>
          </w:rPr>
          <w:t>F3</w:t>
        </w:r>
      </w:hyperlink>
      <w:r w:rsidRPr="00C706BB">
        <w:rPr>
          <w:rFonts w:ascii="Times New Roman" w:hAnsi="Times New Roman" w:cs="Times New Roman"/>
          <w:sz w:val="20"/>
          <w:szCs w:val="20"/>
          <w:lang w:val="en-GB"/>
        </w:rPr>
        <w:t xml:space="preserve"> </w:t>
      </w:r>
      <w:r w:rsidRPr="00C706BB">
        <w:rPr>
          <w:rFonts w:ascii="Times New Roman" w:eastAsia="Times New Roman" w:hAnsi="Times New Roman" w:cs="Times New Roman"/>
          <w:sz w:val="20"/>
          <w:szCs w:val="20"/>
          <w:lang w:val="en-GB" w:eastAsia="ar-SA"/>
        </w:rPr>
        <w:t>Manifestation Product Type</w:t>
      </w:r>
    </w:p>
    <w:p w:rsidR="003B0643" w:rsidRPr="00C706BB" w:rsidRDefault="003B0643" w:rsidP="003B0643">
      <w:pPr>
        <w:widowControl w:val="0"/>
        <w:suppressAutoHyphens/>
        <w:autoSpaceDE w:val="0"/>
        <w:spacing w:after="0" w:line="240" w:lineRule="auto"/>
        <w:rPr>
          <w:rFonts w:ascii="Times New Roman" w:eastAsia="Times New Roman" w:hAnsi="Times New Roman" w:cs="Times New Roman"/>
          <w:sz w:val="20"/>
          <w:szCs w:val="20"/>
          <w:lang w:val="en-GB" w:eastAsia="ar-SA"/>
        </w:rPr>
      </w:pPr>
      <w:ins w:id="60" w:author="Patrick LE BOEUF" w:date="2017-12-02T15:17:00Z">
        <w:r>
          <w:rPr>
            <w:rFonts w:ascii="Times New Roman" w:eastAsia="Times New Roman" w:hAnsi="Times New Roman" w:cs="Times New Roman"/>
            <w:sz w:val="20"/>
            <w:szCs w:val="20"/>
            <w:lang w:val="en-GB" w:eastAsia="ar-SA"/>
          </w:rPr>
          <w:t>[</w:t>
        </w:r>
        <w:r>
          <w:rPr>
            <w:rFonts w:ascii="Times New Roman" w:eastAsia="Times New Roman" w:hAnsi="Times New Roman" w:cs="Times New Roman"/>
            <w:i/>
            <w:sz w:val="20"/>
            <w:szCs w:val="20"/>
            <w:lang w:val="en-GB" w:eastAsia="ar-SA"/>
          </w:rPr>
          <w:t xml:space="preserve">I don't think we need specific properties between F5 Item and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 an instance of F5 Item can either </w:t>
        </w:r>
      </w:ins>
      <w:ins w:id="61" w:author="Patrick LE BOEUF" w:date="2017-12-02T15:18:00Z">
        <w:r>
          <w:rPr>
            <w:rFonts w:ascii="Times New Roman" w:eastAsia="Times New Roman" w:hAnsi="Times New Roman" w:cs="Times New Roman"/>
            <w:i/>
            <w:sz w:val="20"/>
            <w:szCs w:val="20"/>
            <w:lang w:val="en-GB" w:eastAsia="ar-SA"/>
          </w:rPr>
          <w:t xml:space="preserve">P46 be composed of an instance of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 or P46i </w:t>
        </w:r>
      </w:ins>
      <w:ins w:id="62" w:author="Patrick LE BOEUF" w:date="2017-12-02T15:19:00Z">
        <w:r>
          <w:rPr>
            <w:rFonts w:ascii="Times New Roman" w:eastAsia="Times New Roman" w:hAnsi="Times New Roman" w:cs="Times New Roman"/>
            <w:i/>
            <w:sz w:val="20"/>
            <w:szCs w:val="20"/>
            <w:lang w:val="en-GB" w:eastAsia="ar-SA"/>
          </w:rPr>
          <w:t xml:space="preserve">form part of </w:t>
        </w:r>
        <w:proofErr w:type="spellStart"/>
        <w:r>
          <w:rPr>
            <w:rFonts w:ascii="Times New Roman" w:eastAsia="Times New Roman" w:hAnsi="Times New Roman" w:cs="Times New Roman"/>
            <w:i/>
            <w:sz w:val="20"/>
            <w:szCs w:val="20"/>
            <w:lang w:val="en-GB" w:eastAsia="ar-SA"/>
          </w:rPr>
          <w:t>Fn</w:t>
        </w:r>
        <w:proofErr w:type="spellEnd"/>
        <w:r>
          <w:rPr>
            <w:rFonts w:ascii="Times New Roman" w:eastAsia="Times New Roman" w:hAnsi="Times New Roman" w:cs="Times New Roman"/>
            <w:i/>
            <w:sz w:val="20"/>
            <w:szCs w:val="20"/>
            <w:lang w:val="en-GB" w:eastAsia="ar-SA"/>
          </w:rPr>
          <w:t xml:space="preserve"> Storage Unit</w:t>
        </w:r>
      </w:ins>
      <w:ins w:id="63" w:author="Patrick LE BOEUF" w:date="2017-12-02T15:46:00Z">
        <w:r w:rsidR="00053AFA">
          <w:rPr>
            <w:rFonts w:ascii="Times New Roman" w:eastAsia="Times New Roman" w:hAnsi="Times New Roman" w:cs="Times New Roman"/>
            <w:i/>
            <w:sz w:val="20"/>
            <w:szCs w:val="20"/>
            <w:lang w:val="en-GB" w:eastAsia="ar-SA"/>
          </w:rPr>
          <w:t xml:space="preserve"> (or be equal to it)</w:t>
        </w:r>
      </w:ins>
      <w:ins w:id="64" w:author="Patrick LE BOEUF" w:date="2017-12-02T15:19:00Z">
        <w:r>
          <w:rPr>
            <w:rFonts w:ascii="Times New Roman" w:eastAsia="Times New Roman" w:hAnsi="Times New Roman" w:cs="Times New Roman"/>
            <w:i/>
            <w:sz w:val="20"/>
            <w:szCs w:val="20"/>
            <w:lang w:val="en-GB" w:eastAsia="ar-SA"/>
          </w:rPr>
          <w:t>; I think the CIDOC CRM property P46 is composed of (forms part of) is sufficient</w:t>
        </w:r>
      </w:ins>
      <w:ins w:id="65" w:author="Patrick LE BOEUF" w:date="2017-12-02T15:46:00Z">
        <w:r w:rsidR="00053AFA">
          <w:rPr>
            <w:rFonts w:ascii="Times New Roman" w:eastAsia="Times New Roman" w:hAnsi="Times New Roman" w:cs="Times New Roman"/>
            <w:i/>
            <w:sz w:val="20"/>
            <w:szCs w:val="20"/>
            <w:lang w:val="en-GB" w:eastAsia="ar-SA"/>
          </w:rPr>
          <w:t xml:space="preserve"> (unless we need a specific property for the equivalence relationship between an item and a storage unit)</w:t>
        </w:r>
      </w:ins>
      <w:ins w:id="66" w:author="Patrick LE BOEUF" w:date="2017-12-02T15:17:00Z">
        <w:r>
          <w:rPr>
            <w:rFonts w:ascii="Times New Roman" w:eastAsia="Times New Roman" w:hAnsi="Times New Roman" w:cs="Times New Roman"/>
            <w:sz w:val="20"/>
            <w:szCs w:val="20"/>
            <w:lang w:val="en-GB" w:eastAsia="ar-SA"/>
          </w:rPr>
          <w:t>]</w:t>
        </w:r>
      </w:ins>
    </w:p>
    <w:p w:rsidR="00C706BB" w:rsidRPr="00C706BB" w:rsidRDefault="00C706BB" w:rsidP="00C706BB">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67" w:name="_Toc442088766"/>
      <w:bookmarkStart w:id="68" w:name="_Toc459914077"/>
      <w:del w:id="69" w:author="Patrick LE BOEUF" w:date="2017-12-02T14:21:00Z">
        <w:r w:rsidRPr="00C706BB" w:rsidDel="000F4686">
          <w:rPr>
            <w:rFonts w:ascii="Arial" w:eastAsia="Times New Roman" w:hAnsi="Arial" w:cs="Times New Roman"/>
            <w:b/>
            <w:bCs/>
            <w:i/>
            <w:sz w:val="24"/>
            <w:szCs w:val="24"/>
            <w:lang w:val="en-GB" w:eastAsia="ar-SA"/>
          </w:rPr>
          <w:delText xml:space="preserve">Z9 </w:delText>
        </w:r>
      </w:del>
      <w:proofErr w:type="spellStart"/>
      <w:ins w:id="70" w:author="Patrick LE BOEUF" w:date="2017-12-02T14:21:00Z">
        <w:r w:rsidR="000F4686">
          <w:rPr>
            <w:rFonts w:ascii="Arial" w:eastAsia="Times New Roman" w:hAnsi="Arial" w:cs="Times New Roman"/>
            <w:b/>
            <w:bCs/>
            <w:i/>
            <w:sz w:val="24"/>
            <w:szCs w:val="24"/>
            <w:lang w:val="en-GB" w:eastAsia="ar-SA"/>
          </w:rPr>
          <w:t>Fn</w:t>
        </w:r>
        <w:proofErr w:type="spellEnd"/>
        <w:r w:rsidR="000F4686" w:rsidRPr="00C706BB">
          <w:rPr>
            <w:rFonts w:ascii="Arial" w:eastAsia="Times New Roman" w:hAnsi="Arial" w:cs="Times New Roman"/>
            <w:b/>
            <w:bCs/>
            <w:i/>
            <w:sz w:val="24"/>
            <w:szCs w:val="24"/>
            <w:lang w:val="en-GB" w:eastAsia="ar-SA"/>
          </w:rPr>
          <w:t xml:space="preserve"> </w:t>
        </w:r>
      </w:ins>
      <w:r w:rsidRPr="00C706BB">
        <w:rPr>
          <w:rFonts w:ascii="Arial" w:eastAsia="Times New Roman" w:hAnsi="Arial" w:cs="Times New Roman"/>
          <w:b/>
          <w:bCs/>
          <w:i/>
          <w:sz w:val="24"/>
          <w:szCs w:val="24"/>
          <w:lang w:val="en-GB" w:eastAsia="ar-SA"/>
        </w:rPr>
        <w:t>Storage Unit</w:t>
      </w:r>
      <w:bookmarkEnd w:id="67"/>
      <w:bookmarkEnd w:id="68"/>
    </w:p>
    <w:p w:rsidR="00C706BB" w:rsidRPr="00C706BB" w:rsidRDefault="00C706BB" w:rsidP="00C706BB">
      <w:pPr>
        <w:widowControl w:val="0"/>
        <w:tabs>
          <w:tab w:val="left" w:pos="1418"/>
        </w:tabs>
        <w:suppressAutoHyphens/>
        <w:autoSpaceDE w:val="0"/>
        <w:spacing w:after="0" w:line="240" w:lineRule="auto"/>
        <w:rPr>
          <w:rFonts w:ascii="Times New Roman" w:eastAsia="Times New Roman" w:hAnsi="Times New Roman" w:cs="Times New Roman"/>
          <w:sz w:val="20"/>
          <w:szCs w:val="20"/>
          <w:lang w:val="en-GB" w:eastAsia="ar-SA"/>
        </w:rPr>
      </w:pPr>
      <w:r w:rsidRPr="00C706BB">
        <w:rPr>
          <w:rFonts w:ascii="Times New Roman" w:eastAsia="Times New Roman" w:hAnsi="Times New Roman" w:cs="Times New Roman"/>
          <w:sz w:val="20"/>
          <w:szCs w:val="20"/>
          <w:lang w:val="en-GB" w:eastAsia="ar-SA"/>
        </w:rPr>
        <w:t>Subclass of:</w:t>
      </w:r>
      <w:r w:rsidRPr="00C706BB">
        <w:rPr>
          <w:rFonts w:ascii="Times New Roman" w:eastAsia="Times New Roman" w:hAnsi="Times New Roman" w:cs="Times New Roman"/>
          <w:sz w:val="20"/>
          <w:szCs w:val="20"/>
          <w:lang w:val="en-GB" w:eastAsia="ar-SA"/>
        </w:rPr>
        <w:tab/>
      </w:r>
      <w:hyperlink w:anchor="_F4_Manifestation_Singleton" w:history="1">
        <w:r w:rsidRPr="00C706BB">
          <w:rPr>
            <w:rStyle w:val="Lienhypertexte"/>
            <w:rFonts w:ascii="Times New Roman" w:eastAsia="Times New Roman" w:hAnsi="Times New Roman"/>
            <w:szCs w:val="20"/>
            <w:lang w:val="en-GB" w:eastAsia="ar-SA"/>
          </w:rPr>
          <w:t>F4</w:t>
        </w:r>
      </w:hyperlink>
      <w:r w:rsidRPr="00C706BB">
        <w:rPr>
          <w:rFonts w:ascii="Times New Roman" w:eastAsia="Times New Roman" w:hAnsi="Times New Roman" w:cs="Times New Roman"/>
          <w:sz w:val="20"/>
          <w:szCs w:val="20"/>
          <w:lang w:val="en-GB" w:eastAsia="ar-SA"/>
        </w:rPr>
        <w:t xml:space="preserve"> Manifestation Singleton</w:t>
      </w:r>
    </w:p>
    <w:p w:rsidR="00C706BB" w:rsidRDefault="00C706BB" w:rsidP="00C706BB">
      <w:pPr>
        <w:widowControl w:val="0"/>
        <w:suppressAutoHyphens/>
        <w:autoSpaceDE w:val="0"/>
        <w:spacing w:before="120" w:after="120" w:line="240" w:lineRule="auto"/>
        <w:ind w:left="1418" w:hanging="1418"/>
        <w:jc w:val="both"/>
        <w:rPr>
          <w:ins w:id="71" w:author="Patrick LE BOEUF" w:date="2017-12-02T14:20:00Z"/>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Scope note:</w:t>
      </w:r>
      <w:r w:rsidRPr="00C706BB">
        <w:rPr>
          <w:rFonts w:ascii="Times New Roman" w:eastAsia="Times New Roman" w:hAnsi="Times New Roman" w:cs="Times New Roman"/>
          <w:sz w:val="20"/>
          <w:szCs w:val="24"/>
          <w:lang w:val="en-GB" w:eastAsia="ar-SA"/>
        </w:rPr>
        <w:tab/>
        <w:t>This class comprises unique combinations of instances of E18 Physical Thing that are bound together, or otherwise physically united, for the sake of preservation, and are communicated to library users as single, indivisible units. The individual components of a given instance of Z9 Storage Unit are generally instances of F4 Manifestation Singleton and/or F5 Item, but the binding itself that holds them together can be a valuable piece of cultural heritage that is worth describing for its own sake. Z9 Storage Unit makes it possible to account indifferently for the description of the various materials (printed or manuscript or of any other type) that make up a holding, and of the binding (or any other type of device, e.g. a box, a casket, etc.) that was produced for that holding, if needed.</w:t>
      </w:r>
    </w:p>
    <w:p w:rsidR="000F4686" w:rsidRPr="000F4686" w:rsidRDefault="000F4686" w:rsidP="000F4686">
      <w:pPr>
        <w:widowControl w:val="0"/>
        <w:suppressAutoHyphens/>
        <w:autoSpaceDE w:val="0"/>
        <w:spacing w:before="120" w:after="120" w:line="240" w:lineRule="auto"/>
        <w:ind w:left="1418"/>
        <w:jc w:val="both"/>
        <w:rPr>
          <w:rFonts w:ascii="Times New Roman" w:eastAsia="Times New Roman" w:hAnsi="Times New Roman" w:cs="Times New Roman"/>
          <w:sz w:val="20"/>
          <w:szCs w:val="20"/>
          <w:lang w:val="en-GB" w:eastAsia="ar-SA"/>
        </w:rPr>
      </w:pPr>
      <w:ins w:id="72" w:author="Patrick LE BOEUF" w:date="2017-12-02T14:21:00Z">
        <w:r w:rsidRPr="000F4686">
          <w:rPr>
            <w:rFonts w:ascii="Times New Roman" w:eastAsia="Times New Roman" w:hAnsi="Times New Roman" w:cs="Times New Roman"/>
            <w:sz w:val="20"/>
            <w:szCs w:val="20"/>
            <w:lang w:val="en-GB" w:eastAsia="ar-SA"/>
          </w:rPr>
          <w:t>An instance of</w:t>
        </w:r>
        <w:r>
          <w:rPr>
            <w:rFonts w:ascii="Times New Roman" w:eastAsia="Times New Roman" w:hAnsi="Times New Roman" w:cs="Times New Roman"/>
            <w:sz w:val="20"/>
            <w:szCs w:val="20"/>
            <w:lang w:val="en-GB" w:eastAsia="ar-SA"/>
          </w:rPr>
          <w:t xml:space="preserve"> </w:t>
        </w:r>
        <w:proofErr w:type="spellStart"/>
        <w:r>
          <w:rPr>
            <w:rFonts w:ascii="Times New Roman" w:eastAsia="Times New Roman" w:hAnsi="Times New Roman" w:cs="Times New Roman"/>
            <w:sz w:val="20"/>
            <w:szCs w:val="20"/>
            <w:lang w:val="en-GB" w:eastAsia="ar-SA"/>
          </w:rPr>
          <w:t>Fn</w:t>
        </w:r>
        <w:proofErr w:type="spellEnd"/>
        <w:r>
          <w:rPr>
            <w:rFonts w:ascii="Times New Roman" w:eastAsia="Times New Roman" w:hAnsi="Times New Roman" w:cs="Times New Roman"/>
            <w:sz w:val="20"/>
            <w:szCs w:val="20"/>
            <w:lang w:val="en-GB" w:eastAsia="ar-SA"/>
          </w:rPr>
          <w:t xml:space="preserve"> Storage Unit can be either larger than an instance of F5 Item (if it contains an instance of F5 Item plus something else</w:t>
        </w:r>
      </w:ins>
      <w:ins w:id="73" w:author="Patrick LE BOEUF" w:date="2017-12-02T14:22:00Z">
        <w:r>
          <w:rPr>
            <w:rFonts w:ascii="Times New Roman" w:eastAsia="Times New Roman" w:hAnsi="Times New Roman" w:cs="Times New Roman"/>
            <w:sz w:val="20"/>
            <w:szCs w:val="20"/>
            <w:lang w:val="en-GB" w:eastAsia="ar-SA"/>
          </w:rPr>
          <w:t xml:space="preserve">, e.g. another instance of F5 Item, </w:t>
        </w:r>
      </w:ins>
      <w:ins w:id="74" w:author="Patrick LE BOEUF" w:date="2017-12-02T14:23:00Z">
        <w:r>
          <w:rPr>
            <w:rFonts w:ascii="Times New Roman" w:eastAsia="Times New Roman" w:hAnsi="Times New Roman" w:cs="Times New Roman"/>
            <w:sz w:val="20"/>
            <w:szCs w:val="20"/>
            <w:lang w:val="en-GB" w:eastAsia="ar-SA"/>
          </w:rPr>
          <w:t>or dried flowers</w:t>
        </w:r>
      </w:ins>
      <w:ins w:id="75" w:author="Patrick LE BOEUF" w:date="2017-12-02T14:22:00Z">
        <w:r>
          <w:rPr>
            <w:rFonts w:ascii="Times New Roman" w:eastAsia="Times New Roman" w:hAnsi="Times New Roman" w:cs="Times New Roman"/>
            <w:sz w:val="20"/>
            <w:szCs w:val="20"/>
            <w:lang w:val="en-GB" w:eastAsia="ar-SA"/>
          </w:rPr>
          <w:t>), or smaller</w:t>
        </w:r>
      </w:ins>
      <w:ins w:id="76" w:author="Patrick LE BOEUF" w:date="2017-12-02T14:23:00Z">
        <w:r>
          <w:rPr>
            <w:rFonts w:ascii="Times New Roman" w:eastAsia="Times New Roman" w:hAnsi="Times New Roman" w:cs="Times New Roman"/>
            <w:sz w:val="20"/>
            <w:szCs w:val="20"/>
            <w:lang w:val="en-GB" w:eastAsia="ar-SA"/>
          </w:rPr>
          <w:t xml:space="preserve"> than an instance of F5 Item (if it results from the decomposition of an instance of F5 Item into </w:t>
        </w:r>
      </w:ins>
      <w:ins w:id="77" w:author="Patrick LE BOEUF" w:date="2017-12-02T14:25:00Z">
        <w:r>
          <w:rPr>
            <w:rFonts w:ascii="Times New Roman" w:eastAsia="Times New Roman" w:hAnsi="Times New Roman" w:cs="Times New Roman"/>
            <w:sz w:val="20"/>
            <w:szCs w:val="20"/>
            <w:lang w:val="en-GB" w:eastAsia="ar-SA"/>
          </w:rPr>
          <w:t>separate</w:t>
        </w:r>
      </w:ins>
      <w:ins w:id="78" w:author="Patrick LE BOEUF" w:date="2017-12-02T14:23:00Z">
        <w:r>
          <w:rPr>
            <w:rFonts w:ascii="Times New Roman" w:eastAsia="Times New Roman" w:hAnsi="Times New Roman" w:cs="Times New Roman"/>
            <w:sz w:val="20"/>
            <w:szCs w:val="20"/>
            <w:lang w:val="en-GB" w:eastAsia="ar-SA"/>
          </w:rPr>
          <w:t xml:space="preserve"> physical units, e.g. a printed copy in one volume that was transformed into three interleaved volumes</w:t>
        </w:r>
      </w:ins>
      <w:ins w:id="79" w:author="Patrick LE BOEUF" w:date="2017-12-02T14:25:00Z">
        <w:r>
          <w:rPr>
            <w:rFonts w:ascii="Times New Roman" w:eastAsia="Times New Roman" w:hAnsi="Times New Roman" w:cs="Times New Roman"/>
            <w:sz w:val="20"/>
            <w:szCs w:val="20"/>
            <w:lang w:val="en-GB" w:eastAsia="ar-SA"/>
          </w:rPr>
          <w:t xml:space="preserve">, or a 2 CD box of which only 1 CD </w:t>
        </w:r>
      </w:ins>
      <w:ins w:id="80" w:author="Patrick LE BOEUF" w:date="2017-12-02T14:26:00Z">
        <w:r>
          <w:rPr>
            <w:rFonts w:ascii="Times New Roman" w:eastAsia="Times New Roman" w:hAnsi="Times New Roman" w:cs="Times New Roman"/>
            <w:sz w:val="20"/>
            <w:szCs w:val="20"/>
            <w:lang w:val="en-GB" w:eastAsia="ar-SA"/>
          </w:rPr>
          <w:t>was kept</w:t>
        </w:r>
      </w:ins>
      <w:ins w:id="81" w:author="Patrick LE BOEUF" w:date="2017-12-02T14:23:00Z">
        <w:r>
          <w:rPr>
            <w:rFonts w:ascii="Times New Roman" w:eastAsia="Times New Roman" w:hAnsi="Times New Roman" w:cs="Times New Roman"/>
            <w:sz w:val="20"/>
            <w:szCs w:val="20"/>
            <w:lang w:val="en-GB" w:eastAsia="ar-SA"/>
          </w:rPr>
          <w:t>).</w:t>
        </w:r>
      </w:ins>
    </w:p>
    <w:p w:rsidR="00C706BB" w:rsidRPr="00C706BB" w:rsidRDefault="00C706BB" w:rsidP="00C706BB">
      <w:pPr>
        <w:widowControl w:val="0"/>
        <w:suppressAutoHyphens/>
        <w:autoSpaceDE w:val="0"/>
        <w:spacing w:before="120" w:after="12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Examples:</w:t>
      </w:r>
      <w:r w:rsidRPr="00C706BB">
        <w:rPr>
          <w:rFonts w:ascii="Times New Roman" w:eastAsia="Times New Roman" w:hAnsi="Times New Roman" w:cs="Times New Roman"/>
          <w:sz w:val="20"/>
          <w:szCs w:val="24"/>
          <w:lang w:val="en-GB" w:eastAsia="ar-SA"/>
        </w:rPr>
        <w:tab/>
        <w:t>The physical storage unit held by the BnF and containing under one binding exemplars of Vol. 307, No. 1 (January 2011) through Vol. 308, No. 5 (December 2011) of the periodical entitled ‘The Atlantic Monthly’ (ISSN ‘1072-7825’)</w:t>
      </w:r>
    </w:p>
    <w:p w:rsidR="00C706BB" w:rsidRPr="00C706BB" w:rsidRDefault="00C706BB" w:rsidP="00C706BB">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 xml:space="preserve">The physical storage unit held by the BnF and containing, under one binding with the arms of Madame de Pompadour, exemplars of volumes 3 and 4 (1674) of the periodical entitled ‘Le </w:t>
      </w:r>
      <w:proofErr w:type="spellStart"/>
      <w:r w:rsidRPr="00C706BB">
        <w:rPr>
          <w:rFonts w:ascii="Times New Roman" w:eastAsia="Times New Roman" w:hAnsi="Times New Roman" w:cs="Times New Roman"/>
          <w:sz w:val="20"/>
          <w:szCs w:val="24"/>
          <w:lang w:val="en-GB" w:eastAsia="ar-SA"/>
        </w:rPr>
        <w:t>Mercure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galant</w:t>
      </w:r>
      <w:proofErr w:type="spellEnd"/>
      <w:r w:rsidRPr="00C706BB">
        <w:rPr>
          <w:rFonts w:ascii="Times New Roman" w:eastAsia="Times New Roman" w:hAnsi="Times New Roman" w:cs="Times New Roman"/>
          <w:sz w:val="20"/>
          <w:szCs w:val="24"/>
          <w:lang w:val="en-GB" w:eastAsia="ar-SA"/>
        </w:rPr>
        <w:t>’</w:t>
      </w:r>
    </w:p>
    <w:p w:rsidR="00C706BB" w:rsidRDefault="00C706BB" w:rsidP="00C706BB">
      <w:pPr>
        <w:widowControl w:val="0"/>
        <w:suppressAutoHyphens/>
        <w:autoSpaceDE w:val="0"/>
        <w:spacing w:after="120" w:line="240" w:lineRule="auto"/>
        <w:ind w:left="1418"/>
        <w:jc w:val="both"/>
        <w:rPr>
          <w:ins w:id="82" w:author="Patrick LE BOEUF" w:date="2017-12-02T14:51:00Z"/>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 xml:space="preserve">The physical storage unit held by the BnF and containing, in one box, printed exemplars of volumes 1 to 6 (1930-33) of the periodical entitled ‘Le </w:t>
      </w:r>
      <w:proofErr w:type="spellStart"/>
      <w:r w:rsidRPr="00C706BB">
        <w:rPr>
          <w:rFonts w:ascii="Times New Roman" w:eastAsia="Times New Roman" w:hAnsi="Times New Roman" w:cs="Times New Roman"/>
          <w:sz w:val="20"/>
          <w:szCs w:val="24"/>
          <w:lang w:val="en-GB" w:eastAsia="ar-SA"/>
        </w:rPr>
        <w:t>Surréalisme</w:t>
      </w:r>
      <w:proofErr w:type="spellEnd"/>
      <w:r w:rsidRPr="00C706BB">
        <w:rPr>
          <w:rFonts w:ascii="Times New Roman" w:eastAsia="Times New Roman" w:hAnsi="Times New Roman" w:cs="Times New Roman"/>
          <w:sz w:val="20"/>
          <w:szCs w:val="24"/>
          <w:lang w:val="en-GB" w:eastAsia="ar-SA"/>
        </w:rPr>
        <w:t xml:space="preserve"> au service de la </w:t>
      </w:r>
      <w:proofErr w:type="spellStart"/>
      <w:r w:rsidRPr="00C706BB">
        <w:rPr>
          <w:rFonts w:ascii="Times New Roman" w:eastAsia="Times New Roman" w:hAnsi="Times New Roman" w:cs="Times New Roman"/>
          <w:sz w:val="20"/>
          <w:szCs w:val="24"/>
          <w:lang w:val="en-GB" w:eastAsia="ar-SA"/>
        </w:rPr>
        <w:t>révolution</w:t>
      </w:r>
      <w:proofErr w:type="spellEnd"/>
      <w:r w:rsidRPr="00C706BB">
        <w:rPr>
          <w:rFonts w:ascii="Times New Roman" w:eastAsia="Times New Roman" w:hAnsi="Times New Roman" w:cs="Times New Roman"/>
          <w:sz w:val="20"/>
          <w:szCs w:val="24"/>
          <w:lang w:val="en-GB" w:eastAsia="ar-SA"/>
        </w:rPr>
        <w:t xml:space="preserve">’, together with holograph manuscripts by André Breton, Louis Aragon, Salvador </w:t>
      </w:r>
      <w:proofErr w:type="spellStart"/>
      <w:r w:rsidRPr="00C706BB">
        <w:rPr>
          <w:rFonts w:ascii="Times New Roman" w:eastAsia="Times New Roman" w:hAnsi="Times New Roman" w:cs="Times New Roman"/>
          <w:sz w:val="20"/>
          <w:szCs w:val="24"/>
          <w:lang w:val="en-GB" w:eastAsia="ar-SA"/>
        </w:rPr>
        <w:t>Dalí</w:t>
      </w:r>
      <w:proofErr w:type="spellEnd"/>
      <w:r w:rsidRPr="00C706BB">
        <w:rPr>
          <w:rFonts w:ascii="Times New Roman" w:eastAsia="Times New Roman" w:hAnsi="Times New Roman" w:cs="Times New Roman"/>
          <w:sz w:val="20"/>
          <w:szCs w:val="24"/>
          <w:lang w:val="en-GB" w:eastAsia="ar-SA"/>
        </w:rPr>
        <w:t xml:space="preserve">, René Char, Max Ernst, and others (both the box and the individual bindings were created by bookbinder and craftsman Renaud </w:t>
      </w:r>
      <w:proofErr w:type="spellStart"/>
      <w:r w:rsidRPr="00C706BB">
        <w:rPr>
          <w:rFonts w:ascii="Times New Roman" w:eastAsia="Times New Roman" w:hAnsi="Times New Roman" w:cs="Times New Roman"/>
          <w:sz w:val="20"/>
          <w:szCs w:val="24"/>
          <w:lang w:val="en-GB" w:eastAsia="ar-SA"/>
        </w:rPr>
        <w:t>Vernier</w:t>
      </w:r>
      <w:proofErr w:type="spellEnd"/>
      <w:r w:rsidRPr="00C706BB">
        <w:rPr>
          <w:rFonts w:ascii="Times New Roman" w:eastAsia="Times New Roman" w:hAnsi="Times New Roman" w:cs="Times New Roman"/>
          <w:sz w:val="20"/>
          <w:szCs w:val="24"/>
          <w:lang w:val="en-GB" w:eastAsia="ar-SA"/>
        </w:rPr>
        <w:t xml:space="preserve"> in 2006)</w:t>
      </w:r>
    </w:p>
    <w:p w:rsidR="00110575" w:rsidRDefault="00110575" w:rsidP="00C706BB">
      <w:pPr>
        <w:widowControl w:val="0"/>
        <w:suppressAutoHyphens/>
        <w:autoSpaceDE w:val="0"/>
        <w:spacing w:after="120" w:line="240" w:lineRule="auto"/>
        <w:ind w:left="1418"/>
        <w:jc w:val="both"/>
        <w:rPr>
          <w:ins w:id="83" w:author="Patrick LE BOEUF" w:date="2017-12-02T14:31:00Z"/>
          <w:rFonts w:ascii="Times New Roman" w:eastAsia="Times New Roman" w:hAnsi="Times New Roman" w:cs="Times New Roman"/>
          <w:sz w:val="20"/>
          <w:szCs w:val="24"/>
          <w:lang w:val="en-GB" w:eastAsia="ar-SA"/>
        </w:rPr>
      </w:pPr>
      <w:ins w:id="84" w:author="Patrick LE BOEUF" w:date="2017-12-02T14:51:00Z">
        <w:r>
          <w:rPr>
            <w:rFonts w:ascii="Times New Roman" w:eastAsia="Times New Roman" w:hAnsi="Times New Roman" w:cs="Times New Roman"/>
            <w:sz w:val="20"/>
            <w:szCs w:val="24"/>
            <w:lang w:val="en-GB" w:eastAsia="ar-SA"/>
          </w:rPr>
          <w:lastRenderedPageBreak/>
          <w:t>The physical storage unit held by the New York Public Library</w:t>
        </w:r>
      </w:ins>
      <w:ins w:id="85" w:author="Patrick LE BOEUF" w:date="2017-12-02T14:55:00Z">
        <w:r>
          <w:rPr>
            <w:rFonts w:ascii="Times New Roman" w:eastAsia="Times New Roman" w:hAnsi="Times New Roman" w:cs="Times New Roman"/>
            <w:sz w:val="20"/>
            <w:szCs w:val="24"/>
            <w:lang w:val="en-GB" w:eastAsia="ar-SA"/>
          </w:rPr>
          <w:t xml:space="preserve">, in the </w:t>
        </w:r>
        <w:proofErr w:type="spellStart"/>
        <w:r>
          <w:rPr>
            <w:rFonts w:ascii="Times New Roman" w:eastAsia="Times New Roman" w:hAnsi="Times New Roman" w:cs="Times New Roman"/>
            <w:sz w:val="20"/>
            <w:szCs w:val="24"/>
            <w:lang w:val="en-GB" w:eastAsia="ar-SA"/>
          </w:rPr>
          <w:t>Pforzheimer</w:t>
        </w:r>
        <w:proofErr w:type="spellEnd"/>
        <w:r>
          <w:rPr>
            <w:rFonts w:ascii="Times New Roman" w:eastAsia="Times New Roman" w:hAnsi="Times New Roman" w:cs="Times New Roman"/>
            <w:sz w:val="20"/>
            <w:szCs w:val="24"/>
            <w:lang w:val="en-GB" w:eastAsia="ar-SA"/>
          </w:rPr>
          <w:t xml:space="preserve"> Collection, and containing, bound together</w:t>
        </w:r>
      </w:ins>
      <w:ins w:id="86" w:author="Patrick LE BOEUF" w:date="2017-12-02T14:56:00Z">
        <w:r>
          <w:rPr>
            <w:rFonts w:ascii="Times New Roman" w:eastAsia="Times New Roman" w:hAnsi="Times New Roman" w:cs="Times New Roman"/>
            <w:sz w:val="20"/>
            <w:szCs w:val="24"/>
            <w:lang w:val="en-GB" w:eastAsia="ar-SA"/>
          </w:rPr>
          <w:t>: p</w:t>
        </w:r>
      </w:ins>
      <w:ins w:id="87" w:author="Patrick LE BOEUF" w:date="2017-12-02T14:52:00Z">
        <w:r w:rsidRPr="00110575">
          <w:rPr>
            <w:rFonts w:ascii="Times New Roman" w:eastAsia="Times New Roman" w:hAnsi="Times New Roman" w:cs="Times New Roman"/>
            <w:sz w:val="20"/>
            <w:szCs w:val="24"/>
            <w:lang w:val="en-GB" w:eastAsia="ar-SA"/>
          </w:rPr>
          <w:t>art I only</w:t>
        </w:r>
        <w:r>
          <w:rPr>
            <w:rFonts w:ascii="Times New Roman" w:eastAsia="Times New Roman" w:hAnsi="Times New Roman" w:cs="Times New Roman"/>
            <w:sz w:val="20"/>
            <w:szCs w:val="24"/>
            <w:lang w:val="en-GB" w:eastAsia="ar-SA"/>
          </w:rPr>
          <w:t xml:space="preserve"> of </w:t>
        </w:r>
      </w:ins>
      <w:ins w:id="88" w:author="Patrick LE BOEUF" w:date="2017-12-02T14:56:00Z">
        <w:r>
          <w:rPr>
            <w:rFonts w:ascii="Times New Roman" w:eastAsia="Times New Roman" w:hAnsi="Times New Roman" w:cs="Times New Roman"/>
            <w:sz w:val="20"/>
            <w:szCs w:val="24"/>
            <w:lang w:val="en-GB" w:eastAsia="ar-SA"/>
          </w:rPr>
          <w:t>'</w:t>
        </w:r>
      </w:ins>
      <w:ins w:id="89" w:author="Patrick LE BOEUF" w:date="2017-12-02T14:52:00Z">
        <w:r w:rsidRPr="00110575">
          <w:rPr>
            <w:rFonts w:ascii="Times New Roman" w:eastAsia="Times New Roman" w:hAnsi="Times New Roman" w:cs="Times New Roman"/>
            <w:sz w:val="20"/>
            <w:szCs w:val="24"/>
            <w:lang w:val="en-GB" w:eastAsia="ar-SA"/>
          </w:rPr>
          <w:t>The works of Percy Bysshe Shelley, with his life: in two volumes</w:t>
        </w:r>
      </w:ins>
      <w:ins w:id="90" w:author="Patrick LE BOEUF" w:date="2017-12-02T14:56:00Z">
        <w:r>
          <w:rPr>
            <w:rFonts w:ascii="Times New Roman" w:eastAsia="Times New Roman" w:hAnsi="Times New Roman" w:cs="Times New Roman"/>
            <w:sz w:val="20"/>
            <w:szCs w:val="24"/>
            <w:lang w:val="en-GB" w:eastAsia="ar-SA"/>
          </w:rPr>
          <w:t>'</w:t>
        </w:r>
      </w:ins>
      <w:ins w:id="91" w:author="Patrick LE BOEUF" w:date="2017-12-02T14:53:00Z">
        <w:r>
          <w:rPr>
            <w:rFonts w:ascii="Times New Roman" w:eastAsia="Times New Roman" w:hAnsi="Times New Roman" w:cs="Times New Roman"/>
            <w:sz w:val="20"/>
            <w:szCs w:val="24"/>
            <w:lang w:val="en-GB" w:eastAsia="ar-SA"/>
          </w:rPr>
          <w:t xml:space="preserve"> </w:t>
        </w:r>
      </w:ins>
      <w:ins w:id="92" w:author="Patrick LE BOEUF" w:date="2017-12-02T14:56:00Z">
        <w:r>
          <w:rPr>
            <w:rFonts w:ascii="Times New Roman" w:eastAsia="Times New Roman" w:hAnsi="Times New Roman" w:cs="Times New Roman"/>
            <w:sz w:val="20"/>
            <w:szCs w:val="24"/>
            <w:lang w:val="en-GB" w:eastAsia="ar-SA"/>
          </w:rPr>
          <w:t xml:space="preserve">(published in </w:t>
        </w:r>
      </w:ins>
      <w:ins w:id="93" w:author="Patrick LE BOEUF" w:date="2017-12-02T14:53:00Z">
        <w:r w:rsidRPr="00110575">
          <w:rPr>
            <w:rFonts w:ascii="Times New Roman" w:eastAsia="Times New Roman" w:hAnsi="Times New Roman" w:cs="Times New Roman"/>
            <w:sz w:val="20"/>
            <w:szCs w:val="24"/>
            <w:lang w:val="en-GB" w:eastAsia="ar-SA"/>
          </w:rPr>
          <w:t>London by John Ascham, 1834</w:t>
        </w:r>
      </w:ins>
      <w:ins w:id="94" w:author="Patrick LE BOEUF" w:date="2017-12-02T14:56:00Z">
        <w:r>
          <w:rPr>
            <w:rFonts w:ascii="Times New Roman" w:eastAsia="Times New Roman" w:hAnsi="Times New Roman" w:cs="Times New Roman"/>
            <w:sz w:val="20"/>
            <w:szCs w:val="24"/>
            <w:lang w:val="en-GB" w:eastAsia="ar-SA"/>
          </w:rPr>
          <w:t xml:space="preserve">); an extract from </w:t>
        </w:r>
      </w:ins>
      <w:ins w:id="95" w:author="Patrick LE BOEUF" w:date="2017-12-02T14:57:00Z">
        <w:r w:rsidRPr="00110575">
          <w:rPr>
            <w:rFonts w:ascii="Times New Roman" w:eastAsia="Times New Roman" w:hAnsi="Times New Roman" w:cs="Times New Roman"/>
            <w:sz w:val="20"/>
            <w:szCs w:val="24"/>
            <w:lang w:val="en-GB" w:eastAsia="ar-SA"/>
          </w:rPr>
          <w:t>Ebenezer</w:t>
        </w:r>
        <w:r>
          <w:rPr>
            <w:rFonts w:ascii="Times New Roman" w:eastAsia="Times New Roman" w:hAnsi="Times New Roman" w:cs="Times New Roman"/>
            <w:sz w:val="20"/>
            <w:szCs w:val="24"/>
            <w:lang w:val="en-GB" w:eastAsia="ar-SA"/>
          </w:rPr>
          <w:t xml:space="preserve"> </w:t>
        </w:r>
      </w:ins>
      <w:ins w:id="96" w:author="Patrick LE BOEUF" w:date="2017-12-02T14:52:00Z">
        <w:r w:rsidRPr="00110575">
          <w:rPr>
            <w:rFonts w:ascii="Times New Roman" w:eastAsia="Times New Roman" w:hAnsi="Times New Roman" w:cs="Times New Roman"/>
            <w:sz w:val="20"/>
            <w:szCs w:val="24"/>
            <w:lang w:val="en-GB" w:eastAsia="ar-SA"/>
          </w:rPr>
          <w:t>Elliot</w:t>
        </w:r>
      </w:ins>
      <w:ins w:id="97" w:author="Patrick LE BOEUF" w:date="2017-12-02T14:57:00Z">
        <w:r>
          <w:rPr>
            <w:rFonts w:ascii="Times New Roman" w:eastAsia="Times New Roman" w:hAnsi="Times New Roman" w:cs="Times New Roman"/>
            <w:sz w:val="20"/>
            <w:szCs w:val="24"/>
            <w:lang w:val="en-GB" w:eastAsia="ar-SA"/>
          </w:rPr>
          <w:t>'s</w:t>
        </w:r>
      </w:ins>
      <w:ins w:id="98" w:author="Patrick LE BOEUF" w:date="2017-12-02T14:52:00Z">
        <w:r w:rsidRPr="00110575">
          <w:rPr>
            <w:rFonts w:ascii="Times New Roman" w:eastAsia="Times New Roman" w:hAnsi="Times New Roman" w:cs="Times New Roman"/>
            <w:sz w:val="20"/>
            <w:szCs w:val="24"/>
            <w:lang w:val="en-GB" w:eastAsia="ar-SA"/>
          </w:rPr>
          <w:t xml:space="preserve"> </w:t>
        </w:r>
      </w:ins>
      <w:ins w:id="99" w:author="Patrick LE BOEUF" w:date="2017-12-02T14:57:00Z">
        <w:r>
          <w:rPr>
            <w:rFonts w:ascii="Times New Roman" w:eastAsia="Times New Roman" w:hAnsi="Times New Roman" w:cs="Times New Roman"/>
            <w:sz w:val="20"/>
            <w:szCs w:val="24"/>
            <w:lang w:val="en-GB" w:eastAsia="ar-SA"/>
          </w:rPr>
          <w:t>'</w:t>
        </w:r>
      </w:ins>
      <w:ins w:id="100" w:author="Patrick LE BOEUF" w:date="2017-12-02T14:52:00Z">
        <w:r w:rsidRPr="00110575">
          <w:rPr>
            <w:rFonts w:ascii="Times New Roman" w:eastAsia="Times New Roman" w:hAnsi="Times New Roman" w:cs="Times New Roman"/>
            <w:sz w:val="20"/>
            <w:szCs w:val="24"/>
            <w:lang w:val="en-GB" w:eastAsia="ar-SA"/>
          </w:rPr>
          <w:t>The splendid village</w:t>
        </w:r>
      </w:ins>
      <w:ins w:id="101" w:author="Patrick LE BOEUF" w:date="2017-12-02T14:57:00Z">
        <w:r>
          <w:rPr>
            <w:rFonts w:ascii="Times New Roman" w:eastAsia="Times New Roman" w:hAnsi="Times New Roman" w:cs="Times New Roman"/>
            <w:sz w:val="20"/>
            <w:szCs w:val="24"/>
            <w:lang w:val="en-GB" w:eastAsia="ar-SA"/>
          </w:rPr>
          <w:t>'</w:t>
        </w:r>
      </w:ins>
      <w:ins w:id="102" w:author="Patrick LE BOEUF" w:date="2017-12-02T14:52:00Z">
        <w:r w:rsidRPr="00110575">
          <w:rPr>
            <w:rFonts w:ascii="Times New Roman" w:eastAsia="Times New Roman" w:hAnsi="Times New Roman" w:cs="Times New Roman"/>
            <w:sz w:val="20"/>
            <w:szCs w:val="24"/>
            <w:lang w:val="en-GB" w:eastAsia="ar-SA"/>
          </w:rPr>
          <w:t xml:space="preserve"> </w:t>
        </w:r>
      </w:ins>
      <w:ins w:id="103" w:author="Patrick LE BOEUF" w:date="2017-12-02T14:57:00Z">
        <w:r>
          <w:rPr>
            <w:rFonts w:ascii="Times New Roman" w:eastAsia="Times New Roman" w:hAnsi="Times New Roman" w:cs="Times New Roman"/>
            <w:sz w:val="20"/>
            <w:szCs w:val="24"/>
            <w:lang w:val="en-GB" w:eastAsia="ar-SA"/>
          </w:rPr>
          <w:t xml:space="preserve">(published in </w:t>
        </w:r>
      </w:ins>
      <w:ins w:id="104" w:author="Patrick LE BOEUF" w:date="2017-12-02T14:52:00Z">
        <w:r w:rsidRPr="00110575">
          <w:rPr>
            <w:rFonts w:ascii="Times New Roman" w:eastAsia="Times New Roman" w:hAnsi="Times New Roman" w:cs="Times New Roman"/>
            <w:sz w:val="20"/>
            <w:szCs w:val="24"/>
            <w:lang w:val="en-GB" w:eastAsia="ar-SA"/>
          </w:rPr>
          <w:t>London</w:t>
        </w:r>
      </w:ins>
      <w:ins w:id="105" w:author="Patrick LE BOEUF" w:date="2017-12-02T14:57:00Z">
        <w:r>
          <w:rPr>
            <w:rFonts w:ascii="Times New Roman" w:eastAsia="Times New Roman" w:hAnsi="Times New Roman" w:cs="Times New Roman"/>
            <w:sz w:val="20"/>
            <w:szCs w:val="24"/>
            <w:lang w:val="en-GB" w:eastAsia="ar-SA"/>
          </w:rPr>
          <w:t xml:space="preserve"> by</w:t>
        </w:r>
      </w:ins>
      <w:ins w:id="106" w:author="Patrick LE BOEUF" w:date="2017-12-02T14:52:00Z">
        <w:r w:rsidRPr="00110575">
          <w:rPr>
            <w:rFonts w:ascii="Times New Roman" w:eastAsia="Times New Roman" w:hAnsi="Times New Roman" w:cs="Times New Roman"/>
            <w:sz w:val="20"/>
            <w:szCs w:val="24"/>
            <w:lang w:val="en-GB" w:eastAsia="ar-SA"/>
          </w:rPr>
          <w:t xml:space="preserve"> B. </w:t>
        </w:r>
        <w:proofErr w:type="spellStart"/>
        <w:r w:rsidRPr="00110575">
          <w:rPr>
            <w:rFonts w:ascii="Times New Roman" w:eastAsia="Times New Roman" w:hAnsi="Times New Roman" w:cs="Times New Roman"/>
            <w:sz w:val="20"/>
            <w:szCs w:val="24"/>
            <w:lang w:val="en-GB" w:eastAsia="ar-SA"/>
          </w:rPr>
          <w:t>Steill</w:t>
        </w:r>
      </w:ins>
      <w:proofErr w:type="spellEnd"/>
      <w:ins w:id="107" w:author="Patrick LE BOEUF" w:date="2017-12-02T14:58:00Z">
        <w:r>
          <w:rPr>
            <w:rFonts w:ascii="Times New Roman" w:eastAsia="Times New Roman" w:hAnsi="Times New Roman" w:cs="Times New Roman"/>
            <w:sz w:val="20"/>
            <w:szCs w:val="24"/>
            <w:lang w:val="en-GB" w:eastAsia="ar-SA"/>
          </w:rPr>
          <w:t>,</w:t>
        </w:r>
      </w:ins>
      <w:ins w:id="108" w:author="Patrick LE BOEUF" w:date="2017-12-02T14:57:00Z">
        <w:r>
          <w:rPr>
            <w:rFonts w:ascii="Times New Roman" w:eastAsia="Times New Roman" w:hAnsi="Times New Roman" w:cs="Times New Roman"/>
            <w:sz w:val="20"/>
            <w:szCs w:val="24"/>
            <w:lang w:val="en-GB" w:eastAsia="ar-SA"/>
          </w:rPr>
          <w:t xml:space="preserve"> </w:t>
        </w:r>
      </w:ins>
      <w:ins w:id="109" w:author="Patrick LE BOEUF" w:date="2017-12-02T14:52:00Z">
        <w:r w:rsidRPr="00110575">
          <w:rPr>
            <w:rFonts w:ascii="Times New Roman" w:eastAsia="Times New Roman" w:hAnsi="Times New Roman" w:cs="Times New Roman"/>
            <w:sz w:val="20"/>
            <w:szCs w:val="24"/>
            <w:lang w:val="en-GB" w:eastAsia="ar-SA"/>
          </w:rPr>
          <w:t xml:space="preserve">1833 or </w:t>
        </w:r>
      </w:ins>
      <w:ins w:id="110" w:author="Patrick LE BOEUF" w:date="2017-12-02T14:57:00Z">
        <w:r>
          <w:rPr>
            <w:rFonts w:ascii="Times New Roman" w:eastAsia="Times New Roman" w:hAnsi="Times New Roman" w:cs="Times New Roman"/>
            <w:sz w:val="20"/>
            <w:szCs w:val="24"/>
            <w:lang w:val="en-GB" w:eastAsia="ar-SA"/>
          </w:rPr>
          <w:t>18</w:t>
        </w:r>
      </w:ins>
      <w:ins w:id="111" w:author="Patrick LE BOEUF" w:date="2017-12-02T14:52:00Z">
        <w:r w:rsidRPr="00110575">
          <w:rPr>
            <w:rFonts w:ascii="Times New Roman" w:eastAsia="Times New Roman" w:hAnsi="Times New Roman" w:cs="Times New Roman"/>
            <w:sz w:val="20"/>
            <w:szCs w:val="24"/>
            <w:lang w:val="en-GB" w:eastAsia="ar-SA"/>
          </w:rPr>
          <w:t>34</w:t>
        </w:r>
      </w:ins>
      <w:ins w:id="112" w:author="Patrick LE BOEUF" w:date="2017-12-02T14:57:00Z">
        <w:r>
          <w:rPr>
            <w:rFonts w:ascii="Times New Roman" w:eastAsia="Times New Roman" w:hAnsi="Times New Roman" w:cs="Times New Roman"/>
            <w:sz w:val="20"/>
            <w:szCs w:val="24"/>
            <w:lang w:val="en-GB" w:eastAsia="ar-SA"/>
          </w:rPr>
          <w:t>);</w:t>
        </w:r>
      </w:ins>
      <w:ins w:id="113" w:author="Patrick LE BOEUF" w:date="2017-12-02T14:52:00Z">
        <w:r w:rsidRPr="00110575">
          <w:rPr>
            <w:rFonts w:ascii="Times New Roman" w:eastAsia="Times New Roman" w:hAnsi="Times New Roman" w:cs="Times New Roman"/>
            <w:sz w:val="20"/>
            <w:szCs w:val="24"/>
            <w:lang w:val="en-GB" w:eastAsia="ar-SA"/>
          </w:rPr>
          <w:t xml:space="preserve"> </w:t>
        </w:r>
      </w:ins>
      <w:ins w:id="114" w:author="Patrick LE BOEUF" w:date="2017-12-02T14:57:00Z">
        <w:r>
          <w:rPr>
            <w:rFonts w:ascii="Times New Roman" w:eastAsia="Times New Roman" w:hAnsi="Times New Roman" w:cs="Times New Roman"/>
            <w:sz w:val="20"/>
            <w:szCs w:val="24"/>
            <w:lang w:val="en-GB" w:eastAsia="ar-SA"/>
          </w:rPr>
          <w:t>a copy of '</w:t>
        </w:r>
      </w:ins>
      <w:proofErr w:type="spellStart"/>
      <w:ins w:id="115" w:author="Patrick LE BOEUF" w:date="2017-12-02T14:52:00Z">
        <w:r w:rsidRPr="00110575">
          <w:rPr>
            <w:rFonts w:ascii="Times New Roman" w:eastAsia="Times New Roman" w:hAnsi="Times New Roman" w:cs="Times New Roman"/>
            <w:sz w:val="20"/>
            <w:szCs w:val="24"/>
            <w:lang w:val="en-GB" w:eastAsia="ar-SA"/>
          </w:rPr>
          <w:t>Sixpennyworth</w:t>
        </w:r>
        <w:proofErr w:type="spellEnd"/>
        <w:r w:rsidRPr="00110575">
          <w:rPr>
            <w:rFonts w:ascii="Times New Roman" w:eastAsia="Times New Roman" w:hAnsi="Times New Roman" w:cs="Times New Roman"/>
            <w:sz w:val="20"/>
            <w:szCs w:val="24"/>
            <w:lang w:val="en-GB" w:eastAsia="ar-SA"/>
          </w:rPr>
          <w:t xml:space="preserve"> of truth, good measure</w:t>
        </w:r>
      </w:ins>
      <w:ins w:id="116" w:author="Patrick LE BOEUF" w:date="2017-12-02T14:57:00Z">
        <w:r>
          <w:rPr>
            <w:rFonts w:ascii="Times New Roman" w:eastAsia="Times New Roman" w:hAnsi="Times New Roman" w:cs="Times New Roman"/>
            <w:sz w:val="20"/>
            <w:szCs w:val="24"/>
            <w:lang w:val="en-GB" w:eastAsia="ar-SA"/>
          </w:rPr>
          <w:t>'</w:t>
        </w:r>
      </w:ins>
      <w:ins w:id="117" w:author="Patrick LE BOEUF" w:date="2017-12-02T14:52:00Z">
        <w:r w:rsidRPr="00110575">
          <w:rPr>
            <w:rFonts w:ascii="Times New Roman" w:eastAsia="Times New Roman" w:hAnsi="Times New Roman" w:cs="Times New Roman"/>
            <w:sz w:val="20"/>
            <w:szCs w:val="24"/>
            <w:lang w:val="en-GB" w:eastAsia="ar-SA"/>
          </w:rPr>
          <w:t xml:space="preserve"> </w:t>
        </w:r>
      </w:ins>
      <w:ins w:id="118" w:author="Patrick LE BOEUF" w:date="2017-12-02T14:58:00Z">
        <w:r>
          <w:rPr>
            <w:rFonts w:ascii="Times New Roman" w:eastAsia="Times New Roman" w:hAnsi="Times New Roman" w:cs="Times New Roman"/>
            <w:sz w:val="20"/>
            <w:szCs w:val="24"/>
            <w:lang w:val="en-GB" w:eastAsia="ar-SA"/>
          </w:rPr>
          <w:t xml:space="preserve">(published in </w:t>
        </w:r>
      </w:ins>
      <w:ins w:id="119" w:author="Patrick LE BOEUF" w:date="2017-12-02T14:52:00Z">
        <w:r w:rsidRPr="00110575">
          <w:rPr>
            <w:rFonts w:ascii="Times New Roman" w:eastAsia="Times New Roman" w:hAnsi="Times New Roman" w:cs="Times New Roman"/>
            <w:sz w:val="20"/>
            <w:szCs w:val="24"/>
            <w:lang w:val="en-GB" w:eastAsia="ar-SA"/>
          </w:rPr>
          <w:t>London</w:t>
        </w:r>
      </w:ins>
      <w:ins w:id="120" w:author="Patrick LE BOEUF" w:date="2017-12-02T14:58:00Z">
        <w:r>
          <w:rPr>
            <w:rFonts w:ascii="Times New Roman" w:eastAsia="Times New Roman" w:hAnsi="Times New Roman" w:cs="Times New Roman"/>
            <w:sz w:val="20"/>
            <w:szCs w:val="24"/>
            <w:lang w:val="en-GB" w:eastAsia="ar-SA"/>
          </w:rPr>
          <w:t xml:space="preserve"> by</w:t>
        </w:r>
      </w:ins>
      <w:ins w:id="121" w:author="Patrick LE BOEUF" w:date="2017-12-02T14:52:00Z">
        <w:r w:rsidRPr="00110575">
          <w:rPr>
            <w:rFonts w:ascii="Times New Roman" w:eastAsia="Times New Roman" w:hAnsi="Times New Roman" w:cs="Times New Roman"/>
            <w:sz w:val="20"/>
            <w:szCs w:val="24"/>
            <w:lang w:val="en-GB" w:eastAsia="ar-SA"/>
          </w:rPr>
          <w:t xml:space="preserve"> W. Strange, 1836</w:t>
        </w:r>
      </w:ins>
      <w:ins w:id="122" w:author="Patrick LE BOEUF" w:date="2017-12-02T14:58:00Z">
        <w:r>
          <w:rPr>
            <w:rFonts w:ascii="Times New Roman" w:eastAsia="Times New Roman" w:hAnsi="Times New Roman" w:cs="Times New Roman"/>
            <w:sz w:val="20"/>
            <w:szCs w:val="24"/>
            <w:lang w:val="en-GB" w:eastAsia="ar-SA"/>
          </w:rPr>
          <w:t xml:space="preserve">); </w:t>
        </w:r>
      </w:ins>
      <w:ins w:id="123" w:author="Patrick LE BOEUF" w:date="2017-12-02T14:59:00Z">
        <w:r>
          <w:rPr>
            <w:rFonts w:ascii="Times New Roman" w:eastAsia="Times New Roman" w:hAnsi="Times New Roman" w:cs="Times New Roman"/>
            <w:sz w:val="20"/>
            <w:szCs w:val="24"/>
            <w:lang w:val="en-GB" w:eastAsia="ar-SA"/>
          </w:rPr>
          <w:t xml:space="preserve">and </w:t>
        </w:r>
      </w:ins>
      <w:ins w:id="124" w:author="Patrick LE BOEUF" w:date="2017-12-02T14:58:00Z">
        <w:r>
          <w:rPr>
            <w:rFonts w:ascii="Times New Roman" w:eastAsia="Times New Roman" w:hAnsi="Times New Roman" w:cs="Times New Roman"/>
            <w:sz w:val="20"/>
            <w:szCs w:val="24"/>
            <w:lang w:val="en-GB" w:eastAsia="ar-SA"/>
          </w:rPr>
          <w:t>a copy of</w:t>
        </w:r>
      </w:ins>
      <w:ins w:id="125" w:author="Patrick LE BOEUF" w:date="2017-12-02T14:52:00Z">
        <w:r w:rsidRPr="00110575">
          <w:rPr>
            <w:rFonts w:ascii="Times New Roman" w:eastAsia="Times New Roman" w:hAnsi="Times New Roman" w:cs="Times New Roman"/>
            <w:sz w:val="20"/>
            <w:szCs w:val="24"/>
            <w:lang w:val="en-GB" w:eastAsia="ar-SA"/>
          </w:rPr>
          <w:t xml:space="preserve"> </w:t>
        </w:r>
      </w:ins>
      <w:ins w:id="126" w:author="Patrick LE BOEUF" w:date="2017-12-02T14:58:00Z">
        <w:r>
          <w:rPr>
            <w:rFonts w:ascii="Times New Roman" w:eastAsia="Times New Roman" w:hAnsi="Times New Roman" w:cs="Times New Roman"/>
            <w:sz w:val="20"/>
            <w:szCs w:val="24"/>
            <w:lang w:val="en-GB" w:eastAsia="ar-SA"/>
          </w:rPr>
          <w:t>'</w:t>
        </w:r>
      </w:ins>
      <w:ins w:id="127" w:author="Patrick LE BOEUF" w:date="2017-12-02T14:52:00Z">
        <w:r w:rsidRPr="00110575">
          <w:rPr>
            <w:rFonts w:ascii="Times New Roman" w:eastAsia="Times New Roman" w:hAnsi="Times New Roman" w:cs="Times New Roman"/>
            <w:sz w:val="20"/>
            <w:szCs w:val="24"/>
            <w:lang w:val="en-GB" w:eastAsia="ar-SA"/>
          </w:rPr>
          <w:t>The songs, &amp;c. delivered in the entertainment of Henry Russell</w:t>
        </w:r>
      </w:ins>
      <w:ins w:id="128" w:author="Patrick LE BOEUF" w:date="2017-12-02T14:58:00Z">
        <w:r>
          <w:rPr>
            <w:rFonts w:ascii="Times New Roman" w:eastAsia="Times New Roman" w:hAnsi="Times New Roman" w:cs="Times New Roman"/>
            <w:sz w:val="20"/>
            <w:szCs w:val="24"/>
            <w:lang w:val="en-GB" w:eastAsia="ar-SA"/>
          </w:rPr>
          <w:t>'</w:t>
        </w:r>
      </w:ins>
      <w:ins w:id="129" w:author="Patrick LE BOEUF" w:date="2017-12-02T14:52:00Z">
        <w:r w:rsidRPr="00110575">
          <w:rPr>
            <w:rFonts w:ascii="Times New Roman" w:eastAsia="Times New Roman" w:hAnsi="Times New Roman" w:cs="Times New Roman"/>
            <w:sz w:val="20"/>
            <w:szCs w:val="24"/>
            <w:lang w:val="en-GB" w:eastAsia="ar-SA"/>
          </w:rPr>
          <w:t xml:space="preserve"> </w:t>
        </w:r>
      </w:ins>
      <w:ins w:id="130" w:author="Patrick LE BOEUF" w:date="2017-12-02T14:58:00Z">
        <w:r>
          <w:rPr>
            <w:rFonts w:ascii="Times New Roman" w:eastAsia="Times New Roman" w:hAnsi="Times New Roman" w:cs="Times New Roman"/>
            <w:sz w:val="20"/>
            <w:szCs w:val="24"/>
            <w:lang w:val="en-GB" w:eastAsia="ar-SA"/>
          </w:rPr>
          <w:t xml:space="preserve">(published in </w:t>
        </w:r>
      </w:ins>
      <w:ins w:id="131" w:author="Patrick LE BOEUF" w:date="2017-12-02T14:52:00Z">
        <w:r w:rsidRPr="00110575">
          <w:rPr>
            <w:rFonts w:ascii="Times New Roman" w:eastAsia="Times New Roman" w:hAnsi="Times New Roman" w:cs="Times New Roman"/>
            <w:sz w:val="20"/>
            <w:szCs w:val="24"/>
            <w:lang w:val="en-GB" w:eastAsia="ar-SA"/>
          </w:rPr>
          <w:t>London</w:t>
        </w:r>
      </w:ins>
      <w:ins w:id="132" w:author="Patrick LE BOEUF" w:date="2017-12-02T14:58:00Z">
        <w:r>
          <w:rPr>
            <w:rFonts w:ascii="Times New Roman" w:eastAsia="Times New Roman" w:hAnsi="Times New Roman" w:cs="Times New Roman"/>
            <w:sz w:val="20"/>
            <w:szCs w:val="24"/>
            <w:lang w:val="en-GB" w:eastAsia="ar-SA"/>
          </w:rPr>
          <w:t xml:space="preserve"> by</w:t>
        </w:r>
      </w:ins>
      <w:ins w:id="133" w:author="Patrick LE BOEUF" w:date="2017-12-02T14:52:00Z">
        <w:r w:rsidRPr="00110575">
          <w:rPr>
            <w:rFonts w:ascii="Times New Roman" w:eastAsia="Times New Roman" w:hAnsi="Times New Roman" w:cs="Times New Roman"/>
            <w:sz w:val="20"/>
            <w:szCs w:val="24"/>
            <w:lang w:val="en-GB" w:eastAsia="ar-SA"/>
          </w:rPr>
          <w:t xml:space="preserve"> G.H. Davidson</w:t>
        </w:r>
      </w:ins>
      <w:ins w:id="134" w:author="Patrick LE BOEUF" w:date="2017-12-02T14:58:00Z">
        <w:r>
          <w:rPr>
            <w:rFonts w:ascii="Times New Roman" w:eastAsia="Times New Roman" w:hAnsi="Times New Roman" w:cs="Times New Roman"/>
            <w:sz w:val="20"/>
            <w:szCs w:val="24"/>
            <w:lang w:val="en-GB" w:eastAsia="ar-SA"/>
          </w:rPr>
          <w:t xml:space="preserve">, </w:t>
        </w:r>
      </w:ins>
      <w:ins w:id="135" w:author="Patrick LE BOEUF" w:date="2017-12-02T14:52:00Z">
        <w:r w:rsidRPr="00110575">
          <w:rPr>
            <w:rFonts w:ascii="Times New Roman" w:eastAsia="Times New Roman" w:hAnsi="Times New Roman" w:cs="Times New Roman"/>
            <w:sz w:val="20"/>
            <w:szCs w:val="24"/>
            <w:lang w:val="en-GB" w:eastAsia="ar-SA"/>
          </w:rPr>
          <w:t>ca. 1850</w:t>
        </w:r>
      </w:ins>
      <w:ins w:id="136" w:author="Patrick LE BOEUF" w:date="2017-12-02T14:59:00Z">
        <w:r>
          <w:rPr>
            <w:rFonts w:ascii="Times New Roman" w:eastAsia="Times New Roman" w:hAnsi="Times New Roman" w:cs="Times New Roman"/>
            <w:sz w:val="20"/>
            <w:szCs w:val="24"/>
            <w:lang w:val="en-GB" w:eastAsia="ar-SA"/>
          </w:rPr>
          <w:t>)</w:t>
        </w:r>
      </w:ins>
    </w:p>
    <w:p w:rsidR="006F48D3" w:rsidRDefault="006F48D3" w:rsidP="00C706BB">
      <w:pPr>
        <w:widowControl w:val="0"/>
        <w:suppressAutoHyphens/>
        <w:autoSpaceDE w:val="0"/>
        <w:spacing w:after="120" w:line="240" w:lineRule="auto"/>
        <w:ind w:left="1418"/>
        <w:jc w:val="both"/>
        <w:rPr>
          <w:ins w:id="137" w:author="Patrick LE BOEUF" w:date="2017-12-02T15:08:00Z"/>
          <w:rFonts w:ascii="Times New Roman" w:eastAsia="Times New Roman" w:hAnsi="Times New Roman" w:cs="Times New Roman"/>
          <w:sz w:val="20"/>
          <w:szCs w:val="24"/>
          <w:lang w:val="en-GB" w:eastAsia="ar-SA"/>
        </w:rPr>
      </w:pPr>
      <w:ins w:id="138" w:author="Patrick LE BOEUF" w:date="2017-12-02T14:31:00Z">
        <w:r w:rsidRPr="00C706BB">
          <w:rPr>
            <w:rFonts w:ascii="Times New Roman" w:eastAsia="Times New Roman" w:hAnsi="Times New Roman" w:cs="Times New Roman"/>
            <w:sz w:val="20"/>
            <w:szCs w:val="24"/>
            <w:lang w:val="en-GB" w:eastAsia="ar-SA"/>
          </w:rPr>
          <w:t xml:space="preserve">The physical storage unit held by the BnF </w:t>
        </w:r>
      </w:ins>
      <w:ins w:id="139" w:author="Patrick LE BOEUF" w:date="2017-12-02T14:37:00Z">
        <w:r w:rsidR="009A1C54">
          <w:rPr>
            <w:rFonts w:ascii="Times New Roman" w:eastAsia="Times New Roman" w:hAnsi="Times New Roman" w:cs="Times New Roman"/>
            <w:sz w:val="20"/>
            <w:szCs w:val="24"/>
            <w:lang w:val="en-GB" w:eastAsia="ar-SA"/>
          </w:rPr>
          <w:t xml:space="preserve">under shelf mark </w:t>
        </w:r>
      </w:ins>
      <w:ins w:id="140" w:author="Patrick LE BOEUF" w:date="2017-12-02T14:38:00Z">
        <w:r w:rsidR="009A1C54" w:rsidRPr="009A1C54">
          <w:rPr>
            <w:rFonts w:ascii="Times New Roman" w:eastAsia="Times New Roman" w:hAnsi="Times New Roman" w:cs="Times New Roman"/>
            <w:sz w:val="20"/>
            <w:szCs w:val="24"/>
            <w:lang w:val="en-GB" w:eastAsia="ar-SA"/>
          </w:rPr>
          <w:t>LJ Y-867 (35)</w:t>
        </w:r>
        <w:r w:rsidR="009A1C54">
          <w:rPr>
            <w:rFonts w:ascii="Times New Roman" w:eastAsia="Times New Roman" w:hAnsi="Times New Roman" w:cs="Times New Roman"/>
            <w:sz w:val="20"/>
            <w:szCs w:val="24"/>
            <w:lang w:val="en-GB" w:eastAsia="ar-SA"/>
          </w:rPr>
          <w:t>,</w:t>
        </w:r>
        <w:r w:rsidR="009A1C54" w:rsidRPr="009A1C54">
          <w:rPr>
            <w:rFonts w:ascii="Times New Roman" w:eastAsia="Times New Roman" w:hAnsi="Times New Roman" w:cs="Times New Roman"/>
            <w:sz w:val="20"/>
            <w:szCs w:val="24"/>
            <w:lang w:val="en-GB" w:eastAsia="ar-SA"/>
          </w:rPr>
          <w:t xml:space="preserve"> </w:t>
        </w:r>
      </w:ins>
      <w:ins w:id="141" w:author="Patrick LE BOEUF" w:date="2017-12-02T14:31:00Z">
        <w:r w:rsidRPr="00C706BB">
          <w:rPr>
            <w:rFonts w:ascii="Times New Roman" w:eastAsia="Times New Roman" w:hAnsi="Times New Roman" w:cs="Times New Roman"/>
            <w:sz w:val="20"/>
            <w:szCs w:val="24"/>
            <w:lang w:val="en-GB" w:eastAsia="ar-SA"/>
          </w:rPr>
          <w:t>and containing</w:t>
        </w:r>
        <w:r>
          <w:rPr>
            <w:rFonts w:ascii="Times New Roman" w:eastAsia="Times New Roman" w:hAnsi="Times New Roman" w:cs="Times New Roman"/>
            <w:sz w:val="20"/>
            <w:szCs w:val="24"/>
            <w:lang w:val="en-GB" w:eastAsia="ar-SA"/>
          </w:rPr>
          <w:t xml:space="preserve"> </w:t>
        </w:r>
      </w:ins>
      <w:ins w:id="142" w:author="Patrick LE BOEUF" w:date="2017-12-02T14:32:00Z">
        <w:r>
          <w:rPr>
            <w:rFonts w:ascii="Times New Roman" w:eastAsia="Times New Roman" w:hAnsi="Times New Roman" w:cs="Times New Roman"/>
            <w:sz w:val="20"/>
            <w:szCs w:val="24"/>
            <w:lang w:val="en-GB" w:eastAsia="ar-SA"/>
          </w:rPr>
          <w:t xml:space="preserve">the fourth part of volume 7 of </w:t>
        </w:r>
      </w:ins>
      <w:ins w:id="143" w:author="Patrick LE BOEUF" w:date="2017-12-02T14:33:00Z">
        <w:r>
          <w:rPr>
            <w:rFonts w:ascii="Times New Roman" w:eastAsia="Times New Roman" w:hAnsi="Times New Roman" w:cs="Times New Roman"/>
            <w:sz w:val="20"/>
            <w:szCs w:val="24"/>
            <w:lang w:val="en-GB" w:eastAsia="ar-SA"/>
          </w:rPr>
          <w:t xml:space="preserve">Molière's complete works as published </w:t>
        </w:r>
      </w:ins>
      <w:ins w:id="144" w:author="Patrick LE BOEUF" w:date="2017-12-02T14:43:00Z">
        <w:r w:rsidR="009A1C54">
          <w:rPr>
            <w:rFonts w:ascii="Times New Roman" w:eastAsia="Times New Roman" w:hAnsi="Times New Roman" w:cs="Times New Roman"/>
            <w:sz w:val="20"/>
            <w:szCs w:val="24"/>
            <w:lang w:val="en-GB" w:eastAsia="ar-SA"/>
          </w:rPr>
          <w:t xml:space="preserve">in Paris </w:t>
        </w:r>
      </w:ins>
      <w:ins w:id="145" w:author="Patrick LE BOEUF" w:date="2017-12-02T14:33:00Z">
        <w:r>
          <w:rPr>
            <w:rFonts w:ascii="Times New Roman" w:eastAsia="Times New Roman" w:hAnsi="Times New Roman" w:cs="Times New Roman"/>
            <w:sz w:val="20"/>
            <w:szCs w:val="24"/>
            <w:lang w:val="en-GB" w:eastAsia="ar-SA"/>
          </w:rPr>
          <w:t xml:space="preserve">by </w:t>
        </w:r>
        <w:proofErr w:type="spellStart"/>
        <w:r>
          <w:rPr>
            <w:rFonts w:ascii="Times New Roman" w:eastAsia="Times New Roman" w:hAnsi="Times New Roman" w:cs="Times New Roman"/>
            <w:sz w:val="20"/>
            <w:szCs w:val="24"/>
            <w:lang w:val="en-GB" w:eastAsia="ar-SA"/>
          </w:rPr>
          <w:t>Garnier</w:t>
        </w:r>
      </w:ins>
      <w:proofErr w:type="spellEnd"/>
      <w:ins w:id="146" w:author="Patrick LE BOEUF" w:date="2017-12-02T14:42:00Z">
        <w:r w:rsidR="009A1C54">
          <w:rPr>
            <w:rFonts w:ascii="Times New Roman" w:eastAsia="Times New Roman" w:hAnsi="Times New Roman" w:cs="Times New Roman"/>
            <w:sz w:val="20"/>
            <w:szCs w:val="24"/>
            <w:lang w:val="en-GB" w:eastAsia="ar-SA"/>
          </w:rPr>
          <w:t xml:space="preserve"> frères</w:t>
        </w:r>
      </w:ins>
      <w:ins w:id="147" w:author="Patrick LE BOEUF" w:date="2017-12-02T14:33:00Z">
        <w:r>
          <w:rPr>
            <w:rFonts w:ascii="Times New Roman" w:eastAsia="Times New Roman" w:hAnsi="Times New Roman" w:cs="Times New Roman"/>
            <w:sz w:val="20"/>
            <w:szCs w:val="24"/>
            <w:lang w:val="en-GB" w:eastAsia="ar-SA"/>
          </w:rPr>
          <w:t xml:space="preserve"> in </w:t>
        </w:r>
      </w:ins>
      <w:ins w:id="148" w:author="Patrick LE BOEUF" w:date="2017-12-02T14:34:00Z">
        <w:r>
          <w:rPr>
            <w:rFonts w:ascii="Times New Roman" w:eastAsia="Times New Roman" w:hAnsi="Times New Roman" w:cs="Times New Roman"/>
            <w:sz w:val="20"/>
            <w:szCs w:val="24"/>
            <w:lang w:val="en-GB" w:eastAsia="ar-SA"/>
          </w:rPr>
          <w:t>1863-1864</w:t>
        </w:r>
      </w:ins>
      <w:ins w:id="149" w:author="Patrick LE BOEUF" w:date="2017-12-02T14:38:00Z">
        <w:r w:rsidR="009A1C54">
          <w:rPr>
            <w:rFonts w:ascii="Times New Roman" w:eastAsia="Times New Roman" w:hAnsi="Times New Roman" w:cs="Times New Roman"/>
            <w:sz w:val="20"/>
            <w:szCs w:val="24"/>
            <w:lang w:val="en-GB" w:eastAsia="ar-SA"/>
          </w:rPr>
          <w:t xml:space="preserve"> (this publication was issued as 7 volumes</w:t>
        </w:r>
      </w:ins>
      <w:ins w:id="150" w:author="Patrick LE BOEUF" w:date="2017-12-02T14:39:00Z">
        <w:r w:rsidR="009A1C54">
          <w:rPr>
            <w:rFonts w:ascii="Times New Roman" w:eastAsia="Times New Roman" w:hAnsi="Times New Roman" w:cs="Times New Roman"/>
            <w:sz w:val="20"/>
            <w:szCs w:val="24"/>
            <w:lang w:val="en-GB" w:eastAsia="ar-SA"/>
          </w:rPr>
          <w:t>; the artist Jacques Leman (1829-1889), who was preparing an illustrated</w:t>
        </w:r>
      </w:ins>
      <w:ins w:id="151" w:author="Patrick LE BOEUF" w:date="2017-12-02T14:40:00Z">
        <w:r w:rsidR="009A1C54">
          <w:rPr>
            <w:rFonts w:ascii="Times New Roman" w:eastAsia="Times New Roman" w:hAnsi="Times New Roman" w:cs="Times New Roman"/>
            <w:sz w:val="20"/>
            <w:szCs w:val="24"/>
            <w:lang w:val="en-GB" w:eastAsia="ar-SA"/>
          </w:rPr>
          <w:t xml:space="preserve"> edition of Molière's plays, subdivided the 7 volumes</w:t>
        </w:r>
      </w:ins>
      <w:ins w:id="152" w:author="Patrick LE BOEUF" w:date="2017-12-02T14:43:00Z">
        <w:r w:rsidR="009A1C54">
          <w:rPr>
            <w:rFonts w:ascii="Times New Roman" w:eastAsia="Times New Roman" w:hAnsi="Times New Roman" w:cs="Times New Roman"/>
            <w:sz w:val="20"/>
            <w:szCs w:val="24"/>
            <w:lang w:val="en-GB" w:eastAsia="ar-SA"/>
          </w:rPr>
          <w:t xml:space="preserve"> of his exemplar</w:t>
        </w:r>
      </w:ins>
      <w:ins w:id="153" w:author="Patrick LE BOEUF" w:date="2017-12-02T14:40:00Z">
        <w:r w:rsidR="009A1C54">
          <w:rPr>
            <w:rFonts w:ascii="Times New Roman" w:eastAsia="Times New Roman" w:hAnsi="Times New Roman" w:cs="Times New Roman"/>
            <w:sz w:val="20"/>
            <w:szCs w:val="24"/>
            <w:lang w:val="en-GB" w:eastAsia="ar-SA"/>
          </w:rPr>
          <w:t xml:space="preserve"> into 35 distinct interleaved volumes, so as to make drawings in front of chosen scenes)</w:t>
        </w:r>
      </w:ins>
    </w:p>
    <w:p w:rsidR="00513EFB" w:rsidRDefault="00513EFB" w:rsidP="00C706BB">
      <w:pPr>
        <w:widowControl w:val="0"/>
        <w:suppressAutoHyphens/>
        <w:autoSpaceDE w:val="0"/>
        <w:spacing w:after="120" w:line="240" w:lineRule="auto"/>
        <w:ind w:left="1418"/>
        <w:jc w:val="both"/>
        <w:rPr>
          <w:ins w:id="154" w:author="Patrick LE BOEUF" w:date="2017-12-02T15:14:00Z"/>
          <w:rFonts w:ascii="Times New Roman" w:eastAsia="Times New Roman" w:hAnsi="Times New Roman" w:cs="Times New Roman"/>
          <w:sz w:val="20"/>
          <w:szCs w:val="24"/>
          <w:lang w:val="en-GB" w:eastAsia="ar-SA"/>
        </w:rPr>
      </w:pPr>
      <w:ins w:id="155" w:author="Patrick LE BOEUF" w:date="2017-12-02T15:08:00Z">
        <w:r w:rsidRPr="00C706BB">
          <w:rPr>
            <w:rFonts w:ascii="Times New Roman" w:eastAsia="Times New Roman" w:hAnsi="Times New Roman" w:cs="Times New Roman"/>
            <w:sz w:val="20"/>
            <w:szCs w:val="24"/>
            <w:lang w:val="en-GB" w:eastAsia="ar-SA"/>
          </w:rPr>
          <w:t xml:space="preserve">The physical storage unit held by </w:t>
        </w:r>
        <w:r>
          <w:rPr>
            <w:rFonts w:ascii="Times New Roman" w:eastAsia="Times New Roman" w:hAnsi="Times New Roman" w:cs="Times New Roman"/>
            <w:sz w:val="20"/>
            <w:szCs w:val="24"/>
            <w:lang w:val="en-GB" w:eastAsia="ar-SA"/>
          </w:rPr>
          <w:t xml:space="preserve">the </w:t>
        </w:r>
        <w:r w:rsidRPr="00513EFB">
          <w:rPr>
            <w:rFonts w:ascii="Times New Roman" w:eastAsia="Times New Roman" w:hAnsi="Times New Roman" w:cs="Times New Roman"/>
            <w:sz w:val="20"/>
            <w:szCs w:val="24"/>
            <w:lang w:val="en-GB" w:eastAsia="ar-SA"/>
          </w:rPr>
          <w:t>Houghton Library</w:t>
        </w:r>
        <w:r>
          <w:rPr>
            <w:rFonts w:ascii="Times New Roman" w:eastAsia="Times New Roman" w:hAnsi="Times New Roman" w:cs="Times New Roman"/>
            <w:sz w:val="20"/>
            <w:szCs w:val="24"/>
            <w:lang w:val="en-GB" w:eastAsia="ar-SA"/>
          </w:rPr>
          <w:t xml:space="preserve"> (</w:t>
        </w:r>
        <w:r w:rsidRPr="00513EFB">
          <w:rPr>
            <w:rFonts w:ascii="Times New Roman" w:eastAsia="Times New Roman" w:hAnsi="Times New Roman" w:cs="Times New Roman"/>
            <w:sz w:val="20"/>
            <w:szCs w:val="24"/>
            <w:lang w:val="en-GB" w:eastAsia="ar-SA"/>
          </w:rPr>
          <w:t>Harvard University, Harvard College Library</w:t>
        </w:r>
        <w:r>
          <w:rPr>
            <w:rFonts w:ascii="Times New Roman" w:eastAsia="Times New Roman" w:hAnsi="Times New Roman" w:cs="Times New Roman"/>
            <w:sz w:val="20"/>
            <w:szCs w:val="24"/>
            <w:lang w:val="en-GB" w:eastAsia="ar-SA"/>
          </w:rPr>
          <w:t xml:space="preserve">) under shelf mark </w:t>
        </w:r>
        <w:r w:rsidRPr="00513EFB">
          <w:rPr>
            <w:rFonts w:ascii="Times New Roman" w:eastAsia="Times New Roman" w:hAnsi="Times New Roman" w:cs="Times New Roman"/>
            <w:sz w:val="20"/>
            <w:szCs w:val="24"/>
            <w:lang w:val="en-GB" w:eastAsia="ar-SA"/>
          </w:rPr>
          <w:t xml:space="preserve">MS </w:t>
        </w:r>
        <w:proofErr w:type="spellStart"/>
        <w:r w:rsidRPr="00513EFB">
          <w:rPr>
            <w:rFonts w:ascii="Times New Roman" w:eastAsia="Times New Roman" w:hAnsi="Times New Roman" w:cs="Times New Roman"/>
            <w:sz w:val="20"/>
            <w:szCs w:val="24"/>
            <w:lang w:val="en-GB" w:eastAsia="ar-SA"/>
          </w:rPr>
          <w:t>Typ</w:t>
        </w:r>
        <w:proofErr w:type="spellEnd"/>
        <w:r w:rsidRPr="00513EFB">
          <w:rPr>
            <w:rFonts w:ascii="Times New Roman" w:eastAsia="Times New Roman" w:hAnsi="Times New Roman" w:cs="Times New Roman"/>
            <w:sz w:val="20"/>
            <w:szCs w:val="24"/>
            <w:lang w:val="en-GB" w:eastAsia="ar-SA"/>
          </w:rPr>
          <w:t xml:space="preserve"> 1122</w:t>
        </w:r>
      </w:ins>
      <w:ins w:id="156" w:author="Patrick LE BOEUF" w:date="2017-12-02T15:09:00Z">
        <w:r>
          <w:rPr>
            <w:rFonts w:ascii="Times New Roman" w:eastAsia="Times New Roman" w:hAnsi="Times New Roman" w:cs="Times New Roman"/>
            <w:sz w:val="20"/>
            <w:szCs w:val="24"/>
            <w:lang w:val="en-GB" w:eastAsia="ar-SA"/>
          </w:rPr>
          <w:t xml:space="preserve"> (73), and consisting of a box that contained </w:t>
        </w:r>
      </w:ins>
      <w:ins w:id="157" w:author="Patrick LE BOEUF" w:date="2017-12-02T15:10:00Z">
        <w:r w:rsidRPr="00513EFB">
          <w:rPr>
            <w:rFonts w:ascii="Times New Roman" w:eastAsia="Times New Roman" w:hAnsi="Times New Roman" w:cs="Times New Roman"/>
            <w:sz w:val="20"/>
            <w:szCs w:val="24"/>
            <w:lang w:val="en-GB" w:eastAsia="ar-SA"/>
          </w:rPr>
          <w:t>Edward Gordon Craig</w:t>
        </w:r>
        <w:r>
          <w:rPr>
            <w:rFonts w:ascii="Times New Roman" w:eastAsia="Times New Roman" w:hAnsi="Times New Roman" w:cs="Times New Roman"/>
            <w:sz w:val="20"/>
            <w:szCs w:val="24"/>
            <w:lang w:val="en-GB" w:eastAsia="ar-SA"/>
          </w:rPr>
          <w:t>'s</w:t>
        </w:r>
        <w:r w:rsidRPr="00513EFB">
          <w:rPr>
            <w:rFonts w:ascii="Times New Roman" w:eastAsia="Times New Roman" w:hAnsi="Times New Roman" w:cs="Times New Roman"/>
            <w:sz w:val="20"/>
            <w:szCs w:val="24"/>
            <w:lang w:val="en-GB" w:eastAsia="ar-SA"/>
          </w:rPr>
          <w:t xml:space="preserve"> proofs for the Cranach </w:t>
        </w:r>
        <w:proofErr w:type="spellStart"/>
        <w:r w:rsidRPr="00513EFB">
          <w:rPr>
            <w:rFonts w:ascii="Times New Roman" w:eastAsia="Times New Roman" w:hAnsi="Times New Roman" w:cs="Times New Roman"/>
            <w:sz w:val="20"/>
            <w:szCs w:val="24"/>
            <w:lang w:val="en-GB" w:eastAsia="ar-SA"/>
          </w:rPr>
          <w:t>Presse</w:t>
        </w:r>
        <w:proofErr w:type="spellEnd"/>
        <w:r w:rsidRPr="00513EFB">
          <w:rPr>
            <w:rFonts w:ascii="Times New Roman" w:eastAsia="Times New Roman" w:hAnsi="Times New Roman" w:cs="Times New Roman"/>
            <w:sz w:val="20"/>
            <w:szCs w:val="24"/>
            <w:lang w:val="en-GB" w:eastAsia="ar-SA"/>
          </w:rPr>
          <w:t xml:space="preserve"> edition of Shakespeare's </w:t>
        </w:r>
        <w:r>
          <w:rPr>
            <w:rFonts w:ascii="Times New Roman" w:eastAsia="Times New Roman" w:hAnsi="Times New Roman" w:cs="Times New Roman"/>
            <w:sz w:val="20"/>
            <w:szCs w:val="24"/>
            <w:lang w:val="en-GB" w:eastAsia="ar-SA"/>
          </w:rPr>
          <w:t>'</w:t>
        </w:r>
        <w:r w:rsidRPr="00513EFB">
          <w:rPr>
            <w:rFonts w:ascii="Times New Roman" w:eastAsia="Times New Roman" w:hAnsi="Times New Roman" w:cs="Times New Roman"/>
            <w:sz w:val="20"/>
            <w:szCs w:val="24"/>
            <w:lang w:val="en-GB" w:eastAsia="ar-SA"/>
          </w:rPr>
          <w:t>Hamlet</w:t>
        </w:r>
        <w:r>
          <w:rPr>
            <w:rFonts w:ascii="Times New Roman" w:eastAsia="Times New Roman" w:hAnsi="Times New Roman" w:cs="Times New Roman"/>
            <w:sz w:val="20"/>
            <w:szCs w:val="24"/>
            <w:lang w:val="en-GB" w:eastAsia="ar-SA"/>
          </w:rPr>
          <w:t>'</w:t>
        </w:r>
      </w:ins>
    </w:p>
    <w:p w:rsidR="003B0643" w:rsidRPr="00C706BB" w:rsidRDefault="003B0643" w:rsidP="003B0643">
      <w:pPr>
        <w:widowControl w:val="0"/>
        <w:suppressAutoHyphens/>
        <w:autoSpaceDE w:val="0"/>
        <w:spacing w:after="120" w:line="240" w:lineRule="auto"/>
        <w:jc w:val="both"/>
        <w:rPr>
          <w:rFonts w:ascii="Times New Roman" w:eastAsia="Times New Roman" w:hAnsi="Times New Roman" w:cs="Times New Roman"/>
          <w:sz w:val="20"/>
          <w:szCs w:val="24"/>
          <w:lang w:val="en-GB" w:eastAsia="ar-SA"/>
        </w:rPr>
      </w:pPr>
      <w:ins w:id="158" w:author="Patrick LE BOEUF" w:date="2017-12-02T15:14:00Z">
        <w:r>
          <w:rPr>
            <w:rFonts w:ascii="Times New Roman" w:eastAsia="Times New Roman" w:hAnsi="Times New Roman" w:cs="Times New Roman"/>
            <w:sz w:val="20"/>
            <w:szCs w:val="24"/>
            <w:lang w:val="en-GB" w:eastAsia="ar-SA"/>
          </w:rPr>
          <w:t>[</w:t>
        </w:r>
        <w:r>
          <w:rPr>
            <w:rFonts w:ascii="Times New Roman" w:eastAsia="Times New Roman" w:hAnsi="Times New Roman" w:cs="Times New Roman"/>
            <w:i/>
            <w:sz w:val="20"/>
            <w:szCs w:val="24"/>
            <w:lang w:val="en-GB" w:eastAsia="ar-SA"/>
          </w:rPr>
          <w:t xml:space="preserve">No need for specific properties; all properties declared for </w:t>
        </w:r>
      </w:ins>
      <w:ins w:id="159" w:author="Patrick LE BOEUF" w:date="2017-12-02T15:15:00Z">
        <w:r>
          <w:rPr>
            <w:rFonts w:ascii="Times New Roman" w:eastAsia="Times New Roman" w:hAnsi="Times New Roman" w:cs="Times New Roman"/>
            <w:i/>
            <w:sz w:val="20"/>
            <w:szCs w:val="24"/>
            <w:lang w:val="en-GB" w:eastAsia="ar-SA"/>
          </w:rPr>
          <w:t>E18 Physical Thing in CIDOC CRM are sufficient to account for Z9/</w:t>
        </w:r>
        <w:proofErr w:type="spellStart"/>
        <w:r>
          <w:rPr>
            <w:rFonts w:ascii="Times New Roman" w:eastAsia="Times New Roman" w:hAnsi="Times New Roman" w:cs="Times New Roman"/>
            <w:i/>
            <w:sz w:val="20"/>
            <w:szCs w:val="24"/>
            <w:lang w:val="en-GB" w:eastAsia="ar-SA"/>
          </w:rPr>
          <w:t>Fn</w:t>
        </w:r>
        <w:proofErr w:type="spellEnd"/>
        <w:r>
          <w:rPr>
            <w:rFonts w:ascii="Times New Roman" w:eastAsia="Times New Roman" w:hAnsi="Times New Roman" w:cs="Times New Roman"/>
            <w:i/>
            <w:sz w:val="20"/>
            <w:szCs w:val="24"/>
            <w:lang w:val="en-GB" w:eastAsia="ar-SA"/>
          </w:rPr>
          <w:t xml:space="preserve"> Storage Unit</w:t>
        </w:r>
      </w:ins>
      <w:ins w:id="160" w:author="Patrick LE BOEUF" w:date="2017-12-02T15:14:00Z">
        <w:r>
          <w:rPr>
            <w:rFonts w:ascii="Times New Roman" w:eastAsia="Times New Roman" w:hAnsi="Times New Roman" w:cs="Times New Roman"/>
            <w:sz w:val="20"/>
            <w:szCs w:val="24"/>
            <w:lang w:val="en-GB" w:eastAsia="ar-SA"/>
          </w:rPr>
          <w:t>]</w:t>
        </w:r>
      </w:ins>
    </w:p>
    <w:p w:rsidR="00C706BB" w:rsidRPr="00C706BB" w:rsidRDefault="00C706BB" w:rsidP="00C706BB">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161" w:name="_Toc434681756"/>
      <w:r w:rsidRPr="00C706BB">
        <w:rPr>
          <w:rFonts w:ascii="Arial" w:eastAsia="Times New Roman" w:hAnsi="Arial" w:cs="Times New Roman"/>
          <w:b/>
          <w:bCs/>
          <w:i/>
          <w:sz w:val="24"/>
          <w:szCs w:val="24"/>
          <w:lang w:val="en-GB" w:eastAsia="ar-SA"/>
        </w:rPr>
        <w:t>F33 Reproduction Event</w:t>
      </w:r>
      <w:bookmarkEnd w:id="161"/>
    </w:p>
    <w:p w:rsidR="00C706BB" w:rsidRPr="00C706BB" w:rsidRDefault="00C706BB" w:rsidP="00C706BB">
      <w:pPr>
        <w:widowControl w:val="0"/>
        <w:tabs>
          <w:tab w:val="left" w:pos="1418"/>
        </w:tabs>
        <w:suppressAutoHyphens/>
        <w:autoSpaceDE w:val="0"/>
        <w:spacing w:after="0" w:line="240" w:lineRule="auto"/>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Subclass of:</w:t>
      </w:r>
      <w:r w:rsidRPr="00C706BB">
        <w:rPr>
          <w:rFonts w:ascii="Times New Roman" w:eastAsia="Times New Roman" w:hAnsi="Times New Roman" w:cs="Times New Roman"/>
          <w:sz w:val="20"/>
          <w:szCs w:val="24"/>
          <w:lang w:val="en-GB" w:eastAsia="ar-SA"/>
        </w:rPr>
        <w:tab/>
      </w:r>
      <w:hyperlink w:anchor="_E12_Production_" w:history="1">
        <w:r w:rsidRPr="00C706BB">
          <w:rPr>
            <w:rFonts w:ascii="Times New Roman" w:eastAsia="Times New Roman" w:hAnsi="Times New Roman" w:cs="Times New Roman"/>
            <w:color w:val="0000FF"/>
            <w:sz w:val="20"/>
            <w:szCs w:val="24"/>
            <w:u w:val="single"/>
            <w:lang w:val="en-GB" w:eastAsia="ar-SA"/>
          </w:rPr>
          <w:t>E12</w:t>
        </w:r>
      </w:hyperlink>
      <w:r w:rsidRPr="00C706BB">
        <w:rPr>
          <w:rFonts w:ascii="Times New Roman" w:eastAsia="Times New Roman" w:hAnsi="Times New Roman" w:cs="Times New Roman"/>
          <w:sz w:val="20"/>
          <w:szCs w:val="24"/>
          <w:lang w:val="en-GB" w:eastAsia="ar-SA"/>
        </w:rPr>
        <w:t xml:space="preserve"> Production</w:t>
      </w:r>
    </w:p>
    <w:p w:rsidR="00C706BB" w:rsidRPr="00C706BB" w:rsidRDefault="00C706BB" w:rsidP="00C706BB">
      <w:pPr>
        <w:widowControl w:val="0"/>
        <w:suppressAutoHyphens/>
        <w:autoSpaceDE w:val="0"/>
        <w:spacing w:before="120" w:after="12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Scope note:</w:t>
      </w:r>
      <w:r w:rsidRPr="00C706BB">
        <w:rPr>
          <w:rFonts w:ascii="Times New Roman" w:eastAsia="Times New Roman" w:hAnsi="Times New Roman" w:cs="Times New Roman"/>
          <w:sz w:val="20"/>
          <w:szCs w:val="24"/>
          <w:lang w:val="en-GB" w:eastAsia="ar-SA"/>
        </w:rPr>
        <w:tab/>
        <w:t xml:space="preserve">This class comprises activities that consist in </w:t>
      </w:r>
      <w:ins w:id="162" w:author="Patrick LE BOEUF" w:date="2017-12-02T15:34:00Z">
        <w:r w:rsidR="007947B8">
          <w:rPr>
            <w:rFonts w:ascii="Times New Roman" w:eastAsia="Times New Roman" w:hAnsi="Times New Roman" w:cs="Times New Roman"/>
            <w:sz w:val="20"/>
            <w:szCs w:val="24"/>
            <w:lang w:val="en-GB" w:eastAsia="ar-SA"/>
          </w:rPr>
          <w:t xml:space="preserve">producing items of a new instance of </w:t>
        </w:r>
        <w:proofErr w:type="spellStart"/>
        <w:r w:rsidR="007947B8">
          <w:rPr>
            <w:rFonts w:ascii="Times New Roman" w:eastAsia="Times New Roman" w:hAnsi="Times New Roman" w:cs="Times New Roman"/>
            <w:sz w:val="20"/>
            <w:szCs w:val="24"/>
            <w:lang w:val="en-GB" w:eastAsia="ar-SA"/>
          </w:rPr>
          <w:t>Fn</w:t>
        </w:r>
        <w:proofErr w:type="spellEnd"/>
        <w:r w:rsidR="007947B8">
          <w:rPr>
            <w:rFonts w:ascii="Times New Roman" w:eastAsia="Times New Roman" w:hAnsi="Times New Roman" w:cs="Times New Roman"/>
            <w:sz w:val="20"/>
            <w:szCs w:val="24"/>
            <w:lang w:val="en-GB" w:eastAsia="ar-SA"/>
          </w:rPr>
          <w:t xml:space="preserve"> Manifestation that preserve both the content and </w:t>
        </w:r>
      </w:ins>
      <w:ins w:id="163" w:author="Patrick LE BOEUF" w:date="2017-12-02T15:36:00Z">
        <w:r w:rsidR="007947B8">
          <w:rPr>
            <w:rFonts w:ascii="Times New Roman" w:eastAsia="Times New Roman" w:hAnsi="Times New Roman" w:cs="Times New Roman"/>
            <w:sz w:val="20"/>
            <w:szCs w:val="24"/>
            <w:lang w:val="en-GB" w:eastAsia="ar-SA"/>
          </w:rPr>
          <w:t>layout</w:t>
        </w:r>
      </w:ins>
      <w:ins w:id="164" w:author="Patrick LE BOEUF" w:date="2017-12-02T15:34:00Z">
        <w:r w:rsidR="007947B8">
          <w:rPr>
            <w:rFonts w:ascii="Times New Roman" w:eastAsia="Times New Roman" w:hAnsi="Times New Roman" w:cs="Times New Roman"/>
            <w:sz w:val="20"/>
            <w:szCs w:val="24"/>
            <w:lang w:val="en-GB" w:eastAsia="ar-SA"/>
          </w:rPr>
          <w:t xml:space="preserve"> </w:t>
        </w:r>
      </w:ins>
      <w:ins w:id="165" w:author="Patrick LE BOEUF" w:date="2017-12-02T15:36:00Z">
        <w:r w:rsidR="007947B8">
          <w:rPr>
            <w:rFonts w:ascii="Times New Roman" w:eastAsia="Times New Roman" w:hAnsi="Times New Roman" w:cs="Times New Roman"/>
            <w:sz w:val="20"/>
            <w:szCs w:val="24"/>
            <w:lang w:val="en-GB" w:eastAsia="ar-SA"/>
          </w:rPr>
          <w:t xml:space="preserve">found on items of a </w:t>
        </w:r>
      </w:ins>
      <w:ins w:id="166" w:author="Patrick LE BOEUF" w:date="2017-12-02T15:37:00Z">
        <w:r w:rsidR="007947B8">
          <w:rPr>
            <w:rFonts w:ascii="Times New Roman" w:eastAsia="Times New Roman" w:hAnsi="Times New Roman" w:cs="Times New Roman"/>
            <w:sz w:val="20"/>
            <w:szCs w:val="24"/>
            <w:lang w:val="en-GB" w:eastAsia="ar-SA"/>
          </w:rPr>
          <w:t>pre-existing</w:t>
        </w:r>
      </w:ins>
      <w:ins w:id="167" w:author="Patrick LE BOEUF" w:date="2017-12-02T15:36:00Z">
        <w:r w:rsidR="007947B8">
          <w:rPr>
            <w:rFonts w:ascii="Times New Roman" w:eastAsia="Times New Roman" w:hAnsi="Times New Roman" w:cs="Times New Roman"/>
            <w:sz w:val="20"/>
            <w:szCs w:val="24"/>
            <w:lang w:val="en-GB" w:eastAsia="ar-SA"/>
          </w:rPr>
          <w:t xml:space="preserve"> </w:t>
        </w:r>
      </w:ins>
      <w:ins w:id="168" w:author="Patrick LE BOEUF" w:date="2017-12-02T15:37:00Z">
        <w:r w:rsidR="007947B8">
          <w:rPr>
            <w:rFonts w:ascii="Times New Roman" w:eastAsia="Times New Roman" w:hAnsi="Times New Roman" w:cs="Times New Roman"/>
            <w:sz w:val="20"/>
            <w:szCs w:val="24"/>
            <w:lang w:val="en-GB" w:eastAsia="ar-SA"/>
          </w:rPr>
          <w:t xml:space="preserve">instance of </w:t>
        </w:r>
        <w:proofErr w:type="spellStart"/>
        <w:r w:rsidR="007947B8">
          <w:rPr>
            <w:rFonts w:ascii="Times New Roman" w:eastAsia="Times New Roman" w:hAnsi="Times New Roman" w:cs="Times New Roman"/>
            <w:sz w:val="20"/>
            <w:szCs w:val="24"/>
            <w:lang w:val="en-GB" w:eastAsia="ar-SA"/>
          </w:rPr>
          <w:t>Fn</w:t>
        </w:r>
        <w:proofErr w:type="spellEnd"/>
        <w:r w:rsidR="007947B8">
          <w:rPr>
            <w:rFonts w:ascii="Times New Roman" w:eastAsia="Times New Roman" w:hAnsi="Times New Roman" w:cs="Times New Roman"/>
            <w:sz w:val="20"/>
            <w:szCs w:val="24"/>
            <w:lang w:val="en-GB" w:eastAsia="ar-SA"/>
          </w:rPr>
          <w:t xml:space="preserve"> Manifestation. The individual instance or instances of F5 Item that was or were used as </w:t>
        </w:r>
      </w:ins>
      <w:ins w:id="169" w:author="Patrick LE BOEUF" w:date="2017-12-02T15:38:00Z">
        <w:r w:rsidR="007947B8">
          <w:rPr>
            <w:rFonts w:ascii="Times New Roman" w:eastAsia="Times New Roman" w:hAnsi="Times New Roman" w:cs="Times New Roman"/>
            <w:sz w:val="20"/>
            <w:szCs w:val="24"/>
            <w:lang w:val="en-GB" w:eastAsia="ar-SA"/>
          </w:rPr>
          <w:t xml:space="preserve">a </w:t>
        </w:r>
      </w:ins>
      <w:ins w:id="170" w:author="Patrick LE BOEUF" w:date="2017-12-02T15:37:00Z">
        <w:r w:rsidR="007947B8">
          <w:rPr>
            <w:rFonts w:ascii="Times New Roman" w:eastAsia="Times New Roman" w:hAnsi="Times New Roman" w:cs="Times New Roman"/>
            <w:sz w:val="20"/>
            <w:szCs w:val="24"/>
            <w:lang w:val="en-GB" w:eastAsia="ar-SA"/>
          </w:rPr>
          <w:t xml:space="preserve">source for this </w:t>
        </w:r>
      </w:ins>
      <w:ins w:id="171" w:author="Patrick LE BOEUF" w:date="2017-12-02T15:38:00Z">
        <w:r w:rsidR="007947B8">
          <w:rPr>
            <w:rFonts w:ascii="Times New Roman" w:eastAsia="Times New Roman" w:hAnsi="Times New Roman" w:cs="Times New Roman"/>
            <w:sz w:val="20"/>
            <w:szCs w:val="24"/>
            <w:lang w:val="en-GB" w:eastAsia="ar-SA"/>
          </w:rPr>
          <w:t>process may be precisely identified or not. Such activities result in products known as facsimiles, reproductions, reprints, reissues</w:t>
        </w:r>
      </w:ins>
      <w:ins w:id="172" w:author="Patrick LE BOEUF" w:date="2017-12-02T15:39:00Z">
        <w:r w:rsidR="007947B8">
          <w:rPr>
            <w:rFonts w:ascii="Times New Roman" w:eastAsia="Times New Roman" w:hAnsi="Times New Roman" w:cs="Times New Roman"/>
            <w:sz w:val="20"/>
            <w:szCs w:val="24"/>
            <w:lang w:val="en-GB" w:eastAsia="ar-SA"/>
          </w:rPr>
          <w:t>, or new releases</w:t>
        </w:r>
      </w:ins>
      <w:ins w:id="173" w:author="Patrick LE BOEUF" w:date="2017-12-02T15:38:00Z">
        <w:r w:rsidR="007947B8">
          <w:rPr>
            <w:rFonts w:ascii="Times New Roman" w:eastAsia="Times New Roman" w:hAnsi="Times New Roman" w:cs="Times New Roman"/>
            <w:sz w:val="20"/>
            <w:szCs w:val="24"/>
            <w:lang w:val="en-GB" w:eastAsia="ar-SA"/>
          </w:rPr>
          <w:t>.</w:t>
        </w:r>
      </w:ins>
      <w:del w:id="174" w:author="Patrick LE BOEUF" w:date="2017-12-02T15:39:00Z">
        <w:r w:rsidRPr="00C706BB" w:rsidDel="007947B8">
          <w:rPr>
            <w:rFonts w:ascii="Times New Roman" w:eastAsia="Times New Roman" w:hAnsi="Times New Roman" w:cs="Times New Roman"/>
            <w:sz w:val="20"/>
            <w:szCs w:val="24"/>
            <w:lang w:val="en-GB" w:eastAsia="ar-SA"/>
          </w:rPr>
          <w:delText>making copies, more or less mechanically, of an instance of E84 Information Carrier (such as an F5 Item or an F4 Manifestation Singleton which is also instance of E84 Information Carrier), preserving the expression carried by it. A Reproduction Event results in new instances of E84 Information Carrier coming into existence. In general, the copy will have different attributes from the original and they are therefore not regarded as siblings.</w:delText>
        </w:r>
      </w:del>
    </w:p>
    <w:p w:rsidR="00C706BB" w:rsidRPr="00C706BB" w:rsidDel="007947B8" w:rsidRDefault="00C706BB" w:rsidP="00C706BB">
      <w:pPr>
        <w:widowControl w:val="0"/>
        <w:suppressAutoHyphens/>
        <w:autoSpaceDE w:val="0"/>
        <w:spacing w:after="120" w:line="240" w:lineRule="auto"/>
        <w:ind w:left="1418"/>
        <w:jc w:val="both"/>
        <w:rPr>
          <w:del w:id="175" w:author="Patrick LE BOEUF" w:date="2017-12-02T15:39:00Z"/>
          <w:rFonts w:ascii="Times New Roman" w:eastAsia="Times New Roman" w:hAnsi="Times New Roman" w:cs="Times New Roman"/>
          <w:sz w:val="20"/>
          <w:szCs w:val="24"/>
          <w:lang w:val="en-GB" w:eastAsia="ar-SA"/>
        </w:rPr>
      </w:pPr>
      <w:del w:id="176" w:author="Patrick LE BOEUF" w:date="2017-12-02T15:39:00Z">
        <w:r w:rsidRPr="00C706BB" w:rsidDel="007947B8">
          <w:rPr>
            <w:rFonts w:ascii="Times New Roman" w:eastAsia="Times New Roman" w:hAnsi="Times New Roman" w:cs="Times New Roman"/>
            <w:sz w:val="20"/>
            <w:szCs w:val="24"/>
            <w:lang w:val="en-GB" w:eastAsia="ar-SA"/>
          </w:rPr>
          <w:delText>This class makes it possible to account for the legal distinction between private copying for the purpose of “fair use,” and mass production for the purpose of dissemination.</w:delText>
        </w:r>
      </w:del>
    </w:p>
    <w:p w:rsidR="00C706BB" w:rsidRPr="00C706BB" w:rsidDel="007947B8" w:rsidRDefault="00C706BB" w:rsidP="00C706BB">
      <w:pPr>
        <w:widowControl w:val="0"/>
        <w:suppressAutoHyphens/>
        <w:autoSpaceDE w:val="0"/>
        <w:spacing w:after="120" w:line="240" w:lineRule="auto"/>
        <w:ind w:left="1418"/>
        <w:jc w:val="both"/>
        <w:rPr>
          <w:del w:id="177" w:author="Patrick LE BOEUF" w:date="2017-12-02T15:39:00Z"/>
          <w:rFonts w:ascii="Times New Roman" w:eastAsia="Times New Roman" w:hAnsi="Times New Roman" w:cs="Times New Roman"/>
          <w:sz w:val="20"/>
          <w:szCs w:val="24"/>
          <w:lang w:val="en-GB" w:eastAsia="ar-SA"/>
        </w:rPr>
      </w:pPr>
      <w:del w:id="178" w:author="Patrick LE BOEUF" w:date="2017-12-02T15:39:00Z">
        <w:r w:rsidRPr="00C706BB" w:rsidDel="007947B8">
          <w:rPr>
            <w:rFonts w:ascii="Times New Roman" w:eastAsia="Times New Roman" w:hAnsi="Times New Roman" w:cs="Times New Roman"/>
            <w:sz w:val="20"/>
            <w:szCs w:val="24"/>
            <w:lang w:val="en-GB" w:eastAsia="ar-SA"/>
          </w:rPr>
          <w:delText xml:space="preserve">It can prove difficult to determine where to draw the line between F33 Reproduction Event and F32 Carrier Production Event in cases where multiple copies are produced. In this case, the copies, but not the original, may be regarded as instances of F5 Item. It is the existence of an explicit production plan that makes the difference. As a consequence, F33 Reproduction Event and F32 Carrier Production Event are not declared as </w:delText>
        </w:r>
        <w:r w:rsidRPr="00C706BB" w:rsidDel="007947B8">
          <w:rPr>
            <w:rFonts w:ascii="Times New Roman" w:eastAsia="Times New Roman" w:hAnsi="Times New Roman" w:cs="Times New Roman"/>
            <w:i/>
            <w:sz w:val="20"/>
            <w:szCs w:val="24"/>
            <w:lang w:val="en-GB" w:eastAsia="ar-SA"/>
          </w:rPr>
          <w:delText>disjoint,</w:delText>
        </w:r>
        <w:r w:rsidRPr="00C706BB" w:rsidDel="007947B8">
          <w:rPr>
            <w:rFonts w:ascii="Times New Roman" w:eastAsia="Times New Roman" w:hAnsi="Times New Roman" w:cs="Times New Roman"/>
            <w:sz w:val="20"/>
            <w:szCs w:val="24"/>
            <w:lang w:val="en-GB" w:eastAsia="ar-SA"/>
          </w:rPr>
          <w:delText xml:space="preserve"> which makes it possible to account for such situations that could be regarded as instances of both Production Event and Reproduction Event.</w:delText>
        </w:r>
      </w:del>
    </w:p>
    <w:p w:rsidR="00C706BB" w:rsidRPr="00C706BB" w:rsidDel="007947B8" w:rsidRDefault="00C706BB" w:rsidP="007947B8">
      <w:pPr>
        <w:widowControl w:val="0"/>
        <w:suppressAutoHyphens/>
        <w:autoSpaceDE w:val="0"/>
        <w:spacing w:after="120" w:line="240" w:lineRule="auto"/>
        <w:ind w:left="1418" w:hanging="1418"/>
        <w:jc w:val="both"/>
        <w:rPr>
          <w:del w:id="179" w:author="Patrick LE BOEUF" w:date="2017-12-02T15:40:00Z"/>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Examples:</w:t>
      </w:r>
      <w:r w:rsidRPr="00C706BB">
        <w:rPr>
          <w:rFonts w:ascii="Times New Roman" w:eastAsia="Times New Roman" w:hAnsi="Times New Roman" w:cs="Times New Roman"/>
          <w:sz w:val="20"/>
          <w:szCs w:val="24"/>
          <w:lang w:val="en-GB" w:eastAsia="ar-SA"/>
        </w:rPr>
        <w:tab/>
      </w:r>
      <w:del w:id="180" w:author="Patrick LE BOEUF" w:date="2017-12-02T15:40:00Z">
        <w:r w:rsidRPr="00C706BB" w:rsidDel="007947B8">
          <w:rPr>
            <w:rFonts w:ascii="Times New Roman" w:eastAsia="Times New Roman" w:hAnsi="Times New Roman" w:cs="Times New Roman"/>
            <w:sz w:val="20"/>
            <w:szCs w:val="24"/>
            <w:lang w:val="en-GB" w:eastAsia="ar-SA"/>
          </w:rPr>
          <w:delText>My photocopying now for my own private use an exemplar of the article entitled ‘Federal Court’s Ruling Against Photocopying Chain Will Not Destroy “Fair Use”’ by Kenneth D. Crews, issued in ‘Chronicle of higher education’, 17 April 1991, A48</w:delText>
        </w:r>
      </w:del>
    </w:p>
    <w:p w:rsidR="00C706BB" w:rsidRPr="00C706BB" w:rsidDel="007947B8" w:rsidRDefault="00C706BB" w:rsidP="007947B8">
      <w:pPr>
        <w:widowControl w:val="0"/>
        <w:suppressAutoHyphens/>
        <w:autoSpaceDE w:val="0"/>
        <w:spacing w:after="120" w:line="240" w:lineRule="auto"/>
        <w:ind w:left="1418"/>
        <w:jc w:val="both"/>
        <w:rPr>
          <w:del w:id="181" w:author="Patrick LE BOEUF" w:date="2017-12-02T15:40:00Z"/>
          <w:rFonts w:ascii="Times New Roman" w:eastAsia="Times New Roman" w:hAnsi="Times New Roman" w:cs="Times New Roman"/>
          <w:sz w:val="20"/>
          <w:szCs w:val="24"/>
          <w:lang w:val="en-GB" w:eastAsia="ar-SA"/>
        </w:rPr>
      </w:pPr>
      <w:del w:id="182" w:author="Patrick LE BOEUF" w:date="2017-12-02T15:40:00Z">
        <w:r w:rsidRPr="00C706BB" w:rsidDel="007947B8">
          <w:rPr>
            <w:rFonts w:ascii="Times New Roman" w:eastAsia="Times New Roman" w:hAnsi="Times New Roman" w:cs="Times New Roman"/>
            <w:sz w:val="20"/>
            <w:szCs w:val="24"/>
            <w:lang w:val="en-GB" w:eastAsia="ar-SA"/>
          </w:rPr>
          <w:delText>The BnF’s producing in 1997 the microfilm identified by call number ‘Microfilm M-12169’ of the exemplar identified by shelf mark ‘Res 8 P 10’ of Amerigo Vespucci’s ‘Mundus novus’ published in Paris ca. 1503-1504</w:delText>
        </w:r>
      </w:del>
    </w:p>
    <w:p w:rsidR="00C706BB" w:rsidRPr="00C706BB" w:rsidDel="007947B8" w:rsidRDefault="00C706BB" w:rsidP="007947B8">
      <w:pPr>
        <w:widowControl w:val="0"/>
        <w:suppressAutoHyphens/>
        <w:autoSpaceDE w:val="0"/>
        <w:spacing w:after="120" w:line="240" w:lineRule="auto"/>
        <w:ind w:left="1418"/>
        <w:jc w:val="both"/>
        <w:rPr>
          <w:del w:id="183" w:author="Patrick LE BOEUF" w:date="2017-12-02T15:40:00Z"/>
          <w:rFonts w:ascii="Times New Roman" w:eastAsia="Times New Roman" w:hAnsi="Times New Roman" w:cs="Times New Roman"/>
          <w:sz w:val="20"/>
          <w:szCs w:val="24"/>
          <w:lang w:val="en-GB" w:eastAsia="ar-SA"/>
        </w:rPr>
      </w:pPr>
      <w:del w:id="184" w:author="Patrick LE BOEUF" w:date="2017-12-02T15:40:00Z">
        <w:r w:rsidRPr="00C706BB" w:rsidDel="007947B8">
          <w:rPr>
            <w:rFonts w:ascii="Times New Roman" w:eastAsia="Times New Roman" w:hAnsi="Times New Roman" w:cs="Times New Roman"/>
            <w:sz w:val="20"/>
            <w:szCs w:val="24"/>
            <w:lang w:val="en-GB" w:eastAsia="ar-SA"/>
          </w:rPr>
          <w:delText>The BnF’s reproducing in 2001 the exemplar identified by call number ‘NC His Master’s Voice HC 20’ of a 78 rpm phonogram released by Gramophone in 1932, as part of the CD identified by call number ‘SDCR 2120’</w:delText>
        </w:r>
      </w:del>
    </w:p>
    <w:p w:rsidR="00C706BB" w:rsidDel="007947B8" w:rsidRDefault="00C706BB" w:rsidP="007947B8">
      <w:pPr>
        <w:widowControl w:val="0"/>
        <w:suppressAutoHyphens/>
        <w:autoSpaceDE w:val="0"/>
        <w:spacing w:after="120" w:line="240" w:lineRule="auto"/>
        <w:ind w:left="1418"/>
        <w:jc w:val="both"/>
        <w:rPr>
          <w:del w:id="185" w:author="Patrick LE BOEUF" w:date="2017-12-02T15:40:00Z"/>
          <w:rFonts w:ascii="Times New Roman" w:eastAsia="Times New Roman" w:hAnsi="Times New Roman" w:cs="Times New Roman"/>
          <w:sz w:val="20"/>
          <w:szCs w:val="24"/>
          <w:lang w:val="en-GB" w:eastAsia="ar-SA"/>
        </w:rPr>
      </w:pPr>
      <w:del w:id="186" w:author="Patrick LE BOEUF" w:date="2017-12-02T15:40:00Z">
        <w:r w:rsidRPr="00C706BB" w:rsidDel="007947B8">
          <w:rPr>
            <w:rFonts w:ascii="Times New Roman" w:eastAsia="Times New Roman" w:hAnsi="Times New Roman" w:cs="Times New Roman"/>
            <w:sz w:val="20"/>
            <w:szCs w:val="24"/>
            <w:lang w:val="en-GB" w:eastAsia="ar-SA"/>
          </w:rPr>
          <w:delText>The BnF’s making in 2003 a digitisation, identified by call number ‘IFN 7701015’, of the collection of drawings (held by the BnF) that were made by Étienne-Louis Boullée in 1784 for his project of a ‘Newton Cenotaph’</w:delText>
        </w:r>
      </w:del>
    </w:p>
    <w:p w:rsidR="007947B8" w:rsidRDefault="007947B8" w:rsidP="007947B8">
      <w:pPr>
        <w:widowControl w:val="0"/>
        <w:suppressAutoHyphens/>
        <w:autoSpaceDE w:val="0"/>
        <w:spacing w:after="120" w:line="240" w:lineRule="auto"/>
        <w:ind w:left="1418"/>
        <w:jc w:val="both"/>
        <w:rPr>
          <w:ins w:id="187" w:author="Patrick LE BOEUF" w:date="2017-12-02T15:40:00Z"/>
          <w:rFonts w:ascii="Times New Roman" w:eastAsia="Times New Roman" w:hAnsi="Times New Roman" w:cs="Times New Roman"/>
          <w:sz w:val="20"/>
          <w:szCs w:val="24"/>
          <w:lang w:val="en-GB" w:eastAsia="ar-SA"/>
        </w:rPr>
      </w:pPr>
      <w:ins w:id="188" w:author="Patrick LE BOEUF" w:date="2017-12-02T15:40:00Z">
        <w:r>
          <w:rPr>
            <w:rFonts w:ascii="Times New Roman" w:eastAsia="Times New Roman" w:hAnsi="Times New Roman" w:cs="Times New Roman"/>
            <w:sz w:val="20"/>
            <w:szCs w:val="24"/>
            <w:lang w:val="en-GB" w:eastAsia="ar-SA"/>
          </w:rPr>
          <w:lastRenderedPageBreak/>
          <w:t>The 2014 publication of Daniel Wilson's '</w:t>
        </w:r>
        <w:proofErr w:type="spellStart"/>
        <w:r>
          <w:rPr>
            <w:rFonts w:ascii="Times New Roman" w:eastAsia="Times New Roman" w:hAnsi="Times New Roman" w:cs="Times New Roman"/>
            <w:sz w:val="20"/>
            <w:szCs w:val="24"/>
            <w:lang w:val="en-GB" w:eastAsia="ar-SA"/>
          </w:rPr>
          <w:t>Caliban</w:t>
        </w:r>
        <w:proofErr w:type="spellEnd"/>
        <w:r>
          <w:rPr>
            <w:rFonts w:ascii="Times New Roman" w:eastAsia="Times New Roman" w:hAnsi="Times New Roman" w:cs="Times New Roman"/>
            <w:sz w:val="20"/>
            <w:szCs w:val="24"/>
            <w:lang w:val="en-GB" w:eastAsia="ar-SA"/>
          </w:rPr>
          <w:t>: the missing link' by Cambridge University Press (a facsimile edition of the 1873 publication by Macmillan)</w:t>
        </w:r>
      </w:ins>
    </w:p>
    <w:p w:rsidR="007947B8" w:rsidRPr="00C706BB" w:rsidRDefault="007947B8" w:rsidP="007947B8">
      <w:pPr>
        <w:widowControl w:val="0"/>
        <w:suppressAutoHyphens/>
        <w:autoSpaceDE w:val="0"/>
        <w:spacing w:after="120" w:line="240" w:lineRule="auto"/>
        <w:ind w:left="1418"/>
        <w:jc w:val="both"/>
        <w:rPr>
          <w:ins w:id="189" w:author="Patrick LE BOEUF" w:date="2017-12-02T15:40:00Z"/>
          <w:rFonts w:ascii="Times New Roman" w:eastAsia="Times New Roman" w:hAnsi="Times New Roman" w:cs="Times New Roman"/>
          <w:sz w:val="20"/>
          <w:szCs w:val="24"/>
          <w:lang w:val="en-GB" w:eastAsia="ar-SA"/>
        </w:rPr>
      </w:pPr>
      <w:ins w:id="190" w:author="Patrick LE BOEUF" w:date="2017-12-02T15:42:00Z">
        <w:r>
          <w:rPr>
            <w:rFonts w:ascii="Times New Roman" w:eastAsia="Times New Roman" w:hAnsi="Times New Roman" w:cs="Times New Roman"/>
            <w:sz w:val="20"/>
            <w:szCs w:val="24"/>
            <w:lang w:val="en-GB" w:eastAsia="ar-SA"/>
          </w:rPr>
          <w:t xml:space="preserve">The 2015 publication of Harry </w:t>
        </w:r>
        <w:proofErr w:type="spellStart"/>
        <w:r>
          <w:rPr>
            <w:rFonts w:ascii="Times New Roman" w:eastAsia="Times New Roman" w:hAnsi="Times New Roman" w:cs="Times New Roman"/>
            <w:sz w:val="20"/>
            <w:szCs w:val="24"/>
            <w:lang w:val="en-GB" w:eastAsia="ar-SA"/>
          </w:rPr>
          <w:t>Partch's</w:t>
        </w:r>
        <w:proofErr w:type="spellEnd"/>
        <w:r>
          <w:rPr>
            <w:rFonts w:ascii="Times New Roman" w:eastAsia="Times New Roman" w:hAnsi="Times New Roman" w:cs="Times New Roman"/>
            <w:sz w:val="20"/>
            <w:szCs w:val="24"/>
            <w:lang w:val="en-GB" w:eastAsia="ar-SA"/>
          </w:rPr>
          <w:t xml:space="preserve"> 'Two studies on ancient Greek scales' by Schott (which reproduces Harry </w:t>
        </w:r>
        <w:proofErr w:type="spellStart"/>
        <w:r>
          <w:rPr>
            <w:rFonts w:ascii="Times New Roman" w:eastAsia="Times New Roman" w:hAnsi="Times New Roman" w:cs="Times New Roman"/>
            <w:sz w:val="20"/>
            <w:szCs w:val="24"/>
            <w:lang w:val="en-GB" w:eastAsia="ar-SA"/>
          </w:rPr>
          <w:t>Partch's</w:t>
        </w:r>
        <w:proofErr w:type="spellEnd"/>
        <w:r>
          <w:rPr>
            <w:rFonts w:ascii="Times New Roman" w:eastAsia="Times New Roman" w:hAnsi="Times New Roman" w:cs="Times New Roman"/>
            <w:sz w:val="20"/>
            <w:szCs w:val="24"/>
            <w:lang w:val="en-GB" w:eastAsia="ar-SA"/>
          </w:rPr>
          <w:t xml:space="preserve"> holograph manuscript)</w:t>
        </w:r>
      </w:ins>
    </w:p>
    <w:p w:rsidR="00C706BB" w:rsidRPr="00C706BB" w:rsidRDefault="00C706BB" w:rsidP="00053AFA">
      <w:pPr>
        <w:widowControl w:val="0"/>
        <w:suppressAutoHyphens/>
        <w:autoSpaceDE w:val="0"/>
        <w:spacing w:after="0" w:line="240" w:lineRule="auto"/>
        <w:ind w:left="1418" w:hanging="1418"/>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Properties</w:t>
      </w:r>
      <w:r w:rsidRPr="00C706BB">
        <w:rPr>
          <w:rFonts w:ascii="Times New Roman" w:eastAsia="Times New Roman" w:hAnsi="Times New Roman" w:cs="Times New Roman"/>
          <w:b/>
          <w:sz w:val="20"/>
          <w:szCs w:val="24"/>
          <w:lang w:val="en-GB" w:eastAsia="ar-SA"/>
        </w:rPr>
        <w:t>:</w:t>
      </w:r>
      <w:r w:rsidRPr="00C706BB">
        <w:rPr>
          <w:rFonts w:ascii="Times New Roman" w:eastAsia="Times New Roman" w:hAnsi="Times New Roman" w:cs="Times New Roman"/>
          <w:b/>
          <w:sz w:val="20"/>
          <w:szCs w:val="24"/>
          <w:lang w:val="en-GB" w:eastAsia="ar-SA"/>
        </w:rPr>
        <w:tab/>
      </w:r>
      <w:del w:id="191" w:author="Patrick LE BOEUF" w:date="2017-12-02T15:50:00Z">
        <w:r w:rsidRPr="00C706BB" w:rsidDel="00053AFA">
          <w:rPr>
            <w:rFonts w:ascii="Times New Roman" w:eastAsia="Times New Roman" w:hAnsi="Times New Roman" w:cs="Times New Roman"/>
            <w:sz w:val="20"/>
            <w:szCs w:val="24"/>
            <w:lang w:val="en-US" w:eastAsia="ar-SA"/>
          </w:rPr>
          <w:fldChar w:fldCharType="begin"/>
        </w:r>
        <w:r w:rsidRPr="00C706BB" w:rsidDel="00053AFA">
          <w:rPr>
            <w:rFonts w:ascii="Times New Roman" w:eastAsia="Times New Roman" w:hAnsi="Times New Roman" w:cs="Times New Roman"/>
            <w:sz w:val="20"/>
            <w:szCs w:val="24"/>
            <w:lang w:val="en-US" w:eastAsia="ar-SA"/>
          </w:rPr>
          <w:delInstrText xml:space="preserve"> HYPERLINK \l "_R29_reproduced_(was" </w:delInstrText>
        </w:r>
        <w:r w:rsidRPr="00C706BB" w:rsidDel="00053AFA">
          <w:rPr>
            <w:rFonts w:ascii="Times New Roman" w:eastAsia="Times New Roman" w:hAnsi="Times New Roman" w:cs="Times New Roman"/>
            <w:sz w:val="20"/>
            <w:szCs w:val="24"/>
            <w:lang w:val="en-US" w:eastAsia="ar-SA"/>
          </w:rPr>
          <w:fldChar w:fldCharType="separate"/>
        </w:r>
        <w:r w:rsidRPr="00C706BB" w:rsidDel="00053AFA">
          <w:rPr>
            <w:rFonts w:ascii="Times New Roman" w:eastAsia="Times New Roman" w:hAnsi="Times New Roman" w:cs="Times New Roman"/>
            <w:color w:val="0000FF"/>
            <w:sz w:val="20"/>
            <w:szCs w:val="24"/>
            <w:u w:val="single"/>
            <w:lang w:val="en-GB" w:eastAsia="ar-SA"/>
          </w:rPr>
          <w:delText>R</w:delText>
        </w:r>
        <w:r w:rsidRPr="00C706BB" w:rsidDel="00053AFA">
          <w:rPr>
            <w:rFonts w:ascii="Times New Roman" w:eastAsia="Times New Roman" w:hAnsi="Times New Roman" w:cs="Times New Roman"/>
            <w:color w:val="0000FF"/>
            <w:sz w:val="20"/>
            <w:szCs w:val="24"/>
            <w:u w:val="single"/>
            <w:lang w:val="en-GB" w:eastAsia="ar-SA"/>
          </w:rPr>
          <w:delText>2</w:delText>
        </w:r>
        <w:r w:rsidRPr="00C706BB" w:rsidDel="00053AFA">
          <w:rPr>
            <w:rFonts w:ascii="Times New Roman" w:eastAsia="Times New Roman" w:hAnsi="Times New Roman" w:cs="Times New Roman"/>
            <w:color w:val="0000FF"/>
            <w:sz w:val="20"/>
            <w:szCs w:val="24"/>
            <w:u w:val="single"/>
            <w:lang w:val="en-GB" w:eastAsia="ar-SA"/>
          </w:rPr>
          <w:delText>9</w:delText>
        </w:r>
        <w:r w:rsidRPr="00C706BB" w:rsidDel="00053AFA">
          <w:rPr>
            <w:rFonts w:ascii="Times New Roman" w:eastAsia="Times New Roman" w:hAnsi="Times New Roman" w:cs="Times New Roman"/>
            <w:color w:val="0000FF"/>
            <w:sz w:val="20"/>
            <w:szCs w:val="24"/>
            <w:u w:val="single"/>
            <w:lang w:val="en-GB" w:eastAsia="ar-SA"/>
          </w:rPr>
          <w:fldChar w:fldCharType="end"/>
        </w:r>
        <w:r w:rsidRPr="00C706BB" w:rsidDel="00053AFA">
          <w:rPr>
            <w:rFonts w:ascii="Times New Roman" w:eastAsia="Times New Roman" w:hAnsi="Times New Roman" w:cs="Times New Roman"/>
            <w:sz w:val="20"/>
            <w:szCs w:val="24"/>
            <w:lang w:val="en-GB" w:eastAsia="ar-SA"/>
          </w:rPr>
          <w:delText xml:space="preserve"> reproduced (was reproduced by): </w:delText>
        </w:r>
        <w:r w:rsidRPr="00C706BB" w:rsidDel="00053AFA">
          <w:rPr>
            <w:rFonts w:ascii="Times New Roman" w:eastAsia="Times New Roman" w:hAnsi="Times New Roman" w:cs="Times New Roman"/>
            <w:sz w:val="20"/>
            <w:szCs w:val="24"/>
            <w:lang w:val="en-US" w:eastAsia="ar-SA"/>
          </w:rPr>
          <w:fldChar w:fldCharType="begin"/>
        </w:r>
        <w:r w:rsidRPr="00C706BB" w:rsidDel="00053AFA">
          <w:rPr>
            <w:rFonts w:ascii="Times New Roman" w:eastAsia="Times New Roman" w:hAnsi="Times New Roman" w:cs="Times New Roman"/>
            <w:sz w:val="20"/>
            <w:szCs w:val="24"/>
            <w:lang w:val="en-US" w:eastAsia="ar-SA"/>
          </w:rPr>
          <w:delInstrText xml:space="preserve"> HYPERLINK \l "_E84_Information_Carrier_" </w:delInstrText>
        </w:r>
        <w:r w:rsidRPr="00C706BB" w:rsidDel="00053AFA">
          <w:rPr>
            <w:rFonts w:ascii="Times New Roman" w:eastAsia="Times New Roman" w:hAnsi="Times New Roman" w:cs="Times New Roman"/>
            <w:sz w:val="20"/>
            <w:szCs w:val="24"/>
            <w:lang w:val="en-US" w:eastAsia="ar-SA"/>
          </w:rPr>
          <w:fldChar w:fldCharType="separate"/>
        </w:r>
        <w:r w:rsidRPr="00C706BB" w:rsidDel="00053AFA">
          <w:rPr>
            <w:rFonts w:ascii="Times New Roman" w:eastAsia="Times New Roman" w:hAnsi="Times New Roman" w:cs="Times New Roman"/>
            <w:color w:val="0000FF"/>
            <w:sz w:val="20"/>
            <w:szCs w:val="24"/>
            <w:u w:val="single"/>
            <w:lang w:val="en-GB" w:eastAsia="ar-SA"/>
          </w:rPr>
          <w:delText>E84</w:delText>
        </w:r>
        <w:r w:rsidRPr="00C706BB" w:rsidDel="00053AFA">
          <w:rPr>
            <w:rFonts w:ascii="Times New Roman" w:eastAsia="Times New Roman" w:hAnsi="Times New Roman" w:cs="Times New Roman"/>
            <w:color w:val="0000FF"/>
            <w:sz w:val="20"/>
            <w:szCs w:val="24"/>
            <w:u w:val="single"/>
            <w:lang w:val="en-GB" w:eastAsia="ar-SA"/>
          </w:rPr>
          <w:fldChar w:fldCharType="end"/>
        </w:r>
        <w:r w:rsidRPr="00C706BB" w:rsidDel="00053AFA">
          <w:rPr>
            <w:rFonts w:ascii="Times New Roman" w:eastAsia="Times New Roman" w:hAnsi="Times New Roman" w:cs="Times New Roman"/>
            <w:sz w:val="20"/>
            <w:szCs w:val="24"/>
            <w:lang w:val="en-GB" w:eastAsia="ar-SA"/>
          </w:rPr>
          <w:delText xml:space="preserve"> Information Carrier</w:delText>
        </w:r>
      </w:del>
    </w:p>
    <w:p w:rsidR="00053AFA" w:rsidRDefault="00C706BB" w:rsidP="00053AFA">
      <w:pPr>
        <w:widowControl w:val="0"/>
        <w:suppressAutoHyphens/>
        <w:autoSpaceDE w:val="0"/>
        <w:spacing w:after="0" w:line="240" w:lineRule="auto"/>
        <w:ind w:left="1418"/>
        <w:rPr>
          <w:ins w:id="192" w:author="Patrick LE BOEUF" w:date="2017-12-02T15:49:00Z"/>
          <w:rFonts w:ascii="Times New Roman" w:eastAsia="Times New Roman" w:hAnsi="Times New Roman" w:cs="Times New Roman"/>
          <w:sz w:val="20"/>
          <w:szCs w:val="24"/>
          <w:lang w:val="en-GB" w:eastAsia="ar-SA"/>
        </w:rPr>
      </w:pPr>
      <w:hyperlink w:anchor="_R30_produced_(was" w:history="1">
        <w:r w:rsidRPr="00C706BB">
          <w:rPr>
            <w:rFonts w:ascii="Times New Roman" w:eastAsia="Times New Roman" w:hAnsi="Times New Roman" w:cs="Times New Roman"/>
            <w:color w:val="0000FF"/>
            <w:sz w:val="20"/>
            <w:szCs w:val="24"/>
            <w:u w:val="single"/>
            <w:lang w:val="en-GB" w:eastAsia="ar-SA"/>
          </w:rPr>
          <w:t>R30</w:t>
        </w:r>
      </w:hyperlink>
      <w:r w:rsidRPr="00C706BB">
        <w:rPr>
          <w:rFonts w:ascii="Times New Roman" w:eastAsia="Times New Roman" w:hAnsi="Times New Roman" w:cs="Times New Roman"/>
          <w:sz w:val="20"/>
          <w:szCs w:val="24"/>
          <w:lang w:val="en-GB" w:eastAsia="ar-SA"/>
        </w:rPr>
        <w:t xml:space="preserve"> produced (was produced by):</w:t>
      </w:r>
      <w:ins w:id="193" w:author="Patrick LE BOEUF" w:date="2017-12-02T15:50:00Z">
        <w:r w:rsidR="00053AFA">
          <w:rPr>
            <w:rFonts w:ascii="Times New Roman" w:eastAsia="Times New Roman" w:hAnsi="Times New Roman" w:cs="Times New Roman"/>
            <w:sz w:val="20"/>
            <w:szCs w:val="24"/>
            <w:lang w:val="en-GB" w:eastAsia="ar-SA"/>
          </w:rPr>
          <w:t xml:space="preserve"> </w:t>
        </w:r>
        <w:proofErr w:type="spellStart"/>
        <w:r w:rsidR="00053AFA">
          <w:rPr>
            <w:rFonts w:ascii="Times New Roman" w:eastAsia="Times New Roman" w:hAnsi="Times New Roman" w:cs="Times New Roman"/>
            <w:sz w:val="20"/>
            <w:szCs w:val="24"/>
            <w:lang w:val="en-GB" w:eastAsia="ar-SA"/>
          </w:rPr>
          <w:t>Fn</w:t>
        </w:r>
        <w:proofErr w:type="spellEnd"/>
        <w:r w:rsidR="00053AFA">
          <w:rPr>
            <w:rFonts w:ascii="Times New Roman" w:eastAsia="Times New Roman" w:hAnsi="Times New Roman" w:cs="Times New Roman"/>
            <w:sz w:val="20"/>
            <w:szCs w:val="24"/>
            <w:lang w:val="en-GB" w:eastAsia="ar-SA"/>
          </w:rPr>
          <w:t xml:space="preserve"> Manifestation</w:t>
        </w:r>
      </w:ins>
      <w:del w:id="194" w:author="Patrick LE BOEUF" w:date="2017-12-02T15:50:00Z">
        <w:r w:rsidRPr="00C706BB" w:rsidDel="00053AFA">
          <w:rPr>
            <w:rFonts w:ascii="Times New Roman" w:eastAsia="Times New Roman" w:hAnsi="Times New Roman" w:cs="Times New Roman"/>
            <w:sz w:val="20"/>
            <w:szCs w:val="24"/>
            <w:lang w:val="en-GB" w:eastAsia="ar-SA"/>
          </w:rPr>
          <w:delText xml:space="preserve"> </w:delText>
        </w:r>
        <w:r w:rsidRPr="00C706BB" w:rsidDel="00053AFA">
          <w:rPr>
            <w:rFonts w:ascii="Times New Roman" w:eastAsia="Times New Roman" w:hAnsi="Times New Roman" w:cs="Times New Roman"/>
            <w:sz w:val="20"/>
            <w:szCs w:val="24"/>
            <w:lang w:val="en-US" w:eastAsia="ar-SA"/>
          </w:rPr>
          <w:fldChar w:fldCharType="begin"/>
        </w:r>
        <w:r w:rsidRPr="00C706BB" w:rsidDel="00053AFA">
          <w:rPr>
            <w:rFonts w:ascii="Times New Roman" w:eastAsia="Times New Roman" w:hAnsi="Times New Roman" w:cs="Times New Roman"/>
            <w:sz w:val="20"/>
            <w:szCs w:val="24"/>
            <w:lang w:val="en-US" w:eastAsia="ar-SA"/>
          </w:rPr>
          <w:delInstrText xml:space="preserve"> HYPERLINK \l "_E84_Information_Carrier_" </w:delInstrText>
        </w:r>
        <w:r w:rsidRPr="00C706BB" w:rsidDel="00053AFA">
          <w:rPr>
            <w:rFonts w:ascii="Times New Roman" w:eastAsia="Times New Roman" w:hAnsi="Times New Roman" w:cs="Times New Roman"/>
            <w:sz w:val="20"/>
            <w:szCs w:val="24"/>
            <w:lang w:val="en-US" w:eastAsia="ar-SA"/>
          </w:rPr>
          <w:fldChar w:fldCharType="separate"/>
        </w:r>
        <w:r w:rsidRPr="00C706BB" w:rsidDel="00053AFA">
          <w:rPr>
            <w:rFonts w:ascii="Times New Roman" w:eastAsia="Times New Roman" w:hAnsi="Times New Roman" w:cs="Times New Roman"/>
            <w:color w:val="0000FF"/>
            <w:sz w:val="20"/>
            <w:szCs w:val="24"/>
            <w:u w:val="single"/>
            <w:lang w:val="en-GB" w:eastAsia="ar-SA"/>
          </w:rPr>
          <w:delText>E84</w:delText>
        </w:r>
        <w:r w:rsidRPr="00C706BB" w:rsidDel="00053AFA">
          <w:rPr>
            <w:rFonts w:ascii="Times New Roman" w:eastAsia="Times New Roman" w:hAnsi="Times New Roman" w:cs="Times New Roman"/>
            <w:color w:val="0000FF"/>
            <w:sz w:val="20"/>
            <w:szCs w:val="24"/>
            <w:u w:val="single"/>
            <w:lang w:val="en-GB" w:eastAsia="ar-SA"/>
          </w:rPr>
          <w:fldChar w:fldCharType="end"/>
        </w:r>
        <w:r w:rsidRPr="00C706BB" w:rsidDel="00053AFA">
          <w:rPr>
            <w:rFonts w:ascii="Times New Roman" w:eastAsia="Times New Roman" w:hAnsi="Times New Roman" w:cs="Times New Roman"/>
            <w:sz w:val="20"/>
            <w:szCs w:val="24"/>
            <w:lang w:val="en-GB" w:eastAsia="ar-SA"/>
          </w:rPr>
          <w:delText xml:space="preserve"> Information Carrier</w:delText>
        </w:r>
      </w:del>
    </w:p>
    <w:p w:rsidR="00053AFA" w:rsidRDefault="00053AFA" w:rsidP="00053AFA">
      <w:pPr>
        <w:widowControl w:val="0"/>
        <w:suppressAutoHyphens/>
        <w:autoSpaceDE w:val="0"/>
        <w:spacing w:after="0" w:line="240" w:lineRule="auto"/>
        <w:ind w:left="1418"/>
        <w:rPr>
          <w:ins w:id="195" w:author="Patrick LE BOEUF" w:date="2017-12-02T15:49:00Z"/>
          <w:rFonts w:ascii="Times New Roman" w:eastAsia="Times New Roman" w:hAnsi="Times New Roman" w:cs="Times New Roman"/>
          <w:sz w:val="20"/>
          <w:szCs w:val="24"/>
          <w:lang w:val="en-GB" w:eastAsia="ar-SA"/>
        </w:rPr>
      </w:pPr>
      <w:proofErr w:type="spellStart"/>
      <w:ins w:id="196" w:author="Patrick LE BOEUF" w:date="2017-12-02T15:49:00Z">
        <w:r>
          <w:rPr>
            <w:rFonts w:ascii="Times New Roman" w:eastAsia="Times New Roman" w:hAnsi="Times New Roman" w:cs="Times New Roman"/>
            <w:sz w:val="20"/>
            <w:szCs w:val="24"/>
            <w:lang w:val="en-GB" w:eastAsia="ar-SA"/>
          </w:rPr>
          <w:t>Rn</w:t>
        </w:r>
        <w:proofErr w:type="spellEnd"/>
        <w:r>
          <w:rPr>
            <w:rFonts w:ascii="Times New Roman" w:eastAsia="Times New Roman" w:hAnsi="Times New Roman" w:cs="Times New Roman"/>
            <w:sz w:val="20"/>
            <w:szCs w:val="24"/>
            <w:lang w:val="en-GB" w:eastAsia="ar-SA"/>
          </w:rPr>
          <w:t xml:space="preserve"> reproduced object: E84 Information Carrier</w:t>
        </w:r>
      </w:ins>
    </w:p>
    <w:p w:rsidR="00053AFA" w:rsidRPr="00C706BB" w:rsidRDefault="00053AFA" w:rsidP="00053AFA">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proofErr w:type="spellStart"/>
      <w:ins w:id="197" w:author="Patrick LE BOEUF" w:date="2017-12-02T15:49:00Z">
        <w:r>
          <w:rPr>
            <w:rFonts w:ascii="Times New Roman" w:eastAsia="Times New Roman" w:hAnsi="Times New Roman" w:cs="Times New Roman"/>
            <w:sz w:val="20"/>
            <w:szCs w:val="24"/>
            <w:lang w:val="en-GB" w:eastAsia="ar-SA"/>
          </w:rPr>
          <w:t>Rn</w:t>
        </w:r>
        <w:proofErr w:type="spellEnd"/>
        <w:r>
          <w:rPr>
            <w:rFonts w:ascii="Times New Roman" w:eastAsia="Times New Roman" w:hAnsi="Times New Roman" w:cs="Times New Roman"/>
            <w:sz w:val="20"/>
            <w:szCs w:val="24"/>
            <w:lang w:val="en-GB" w:eastAsia="ar-SA"/>
          </w:rPr>
          <w:t xml:space="preserve"> reproduced publication: </w:t>
        </w:r>
        <w:proofErr w:type="spellStart"/>
        <w:r>
          <w:rPr>
            <w:rFonts w:ascii="Times New Roman" w:eastAsia="Times New Roman" w:hAnsi="Times New Roman" w:cs="Times New Roman"/>
            <w:sz w:val="20"/>
            <w:szCs w:val="24"/>
            <w:lang w:val="en-GB" w:eastAsia="ar-SA"/>
          </w:rPr>
          <w:t>Fn</w:t>
        </w:r>
        <w:proofErr w:type="spellEnd"/>
        <w:r>
          <w:rPr>
            <w:rFonts w:ascii="Times New Roman" w:eastAsia="Times New Roman" w:hAnsi="Times New Roman" w:cs="Times New Roman"/>
            <w:sz w:val="20"/>
            <w:szCs w:val="24"/>
            <w:lang w:val="en-GB" w:eastAsia="ar-SA"/>
          </w:rPr>
          <w:t xml:space="preserve"> Manifestation</w:t>
        </w:r>
      </w:ins>
    </w:p>
    <w:p w:rsidR="00C706BB" w:rsidRPr="00C706BB" w:rsidRDefault="00C706BB"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198" w:name="_Toc434681770"/>
      <w:r w:rsidRPr="00C706BB">
        <w:rPr>
          <w:rFonts w:ascii="Arial" w:eastAsia="Times New Roman" w:hAnsi="Arial" w:cs="Times New Roman"/>
          <w:b/>
          <w:bCs/>
          <w:i/>
          <w:sz w:val="24"/>
          <w:szCs w:val="24"/>
          <w:lang w:val="en-GB" w:eastAsia="ar-SA"/>
        </w:rPr>
        <w:t>F53 Material Copy</w:t>
      </w:r>
      <w:bookmarkEnd w:id="198"/>
    </w:p>
    <w:p w:rsidR="00C706BB" w:rsidRPr="00C706BB" w:rsidRDefault="00C706BB" w:rsidP="00C706BB">
      <w:pPr>
        <w:widowControl w:val="0"/>
        <w:tabs>
          <w:tab w:val="left" w:pos="1418"/>
        </w:tabs>
        <w:suppressAutoHyphens/>
        <w:autoSpaceDE w:val="0"/>
        <w:spacing w:after="0" w:line="240" w:lineRule="auto"/>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Subclass of:</w:t>
      </w:r>
      <w:r w:rsidRPr="00C706BB">
        <w:rPr>
          <w:rFonts w:ascii="Times New Roman" w:eastAsia="Times New Roman" w:hAnsi="Times New Roman" w:cs="Times New Roman"/>
          <w:sz w:val="20"/>
          <w:szCs w:val="24"/>
          <w:lang w:val="en-GB" w:eastAsia="ar-SA"/>
        </w:rPr>
        <w:tab/>
      </w:r>
      <w:hyperlink w:anchor="_F54_Utilized_Information" w:history="1">
        <w:r w:rsidRPr="00C706BB">
          <w:rPr>
            <w:rFonts w:ascii="Times New Roman" w:eastAsia="Times New Roman" w:hAnsi="Times New Roman" w:cs="Times New Roman"/>
            <w:color w:val="0000FF"/>
            <w:sz w:val="20"/>
            <w:szCs w:val="24"/>
            <w:u w:val="single"/>
            <w:lang w:val="en-GB" w:eastAsia="ar-SA"/>
          </w:rPr>
          <w:t>F54</w:t>
        </w:r>
      </w:hyperlink>
      <w:r w:rsidRPr="00C706BB">
        <w:rPr>
          <w:rFonts w:ascii="Times New Roman" w:eastAsia="Times New Roman" w:hAnsi="Times New Roman" w:cs="Times New Roman"/>
          <w:color w:val="0000FF"/>
          <w:sz w:val="20"/>
          <w:szCs w:val="24"/>
          <w:u w:val="single"/>
          <w:lang w:val="en-GB" w:eastAsia="ar-SA"/>
        </w:rPr>
        <w:t xml:space="preserve"> </w:t>
      </w:r>
      <w:r w:rsidRPr="00C706BB">
        <w:rPr>
          <w:rFonts w:ascii="Times New Roman" w:eastAsia="Times New Roman" w:hAnsi="Times New Roman" w:cs="Times New Roman"/>
          <w:sz w:val="20"/>
          <w:szCs w:val="24"/>
          <w:lang w:val="en-GB" w:eastAsia="ar-SA"/>
        </w:rPr>
        <w:t>Utilised Information Carrier</w:t>
      </w:r>
    </w:p>
    <w:p w:rsidR="00C706BB" w:rsidRPr="00C706BB" w:rsidRDefault="00C706BB" w:rsidP="00C706BB">
      <w:pPr>
        <w:widowControl w:val="0"/>
        <w:tabs>
          <w:tab w:val="left" w:pos="1418"/>
        </w:tabs>
        <w:suppressAutoHyphens/>
        <w:autoSpaceDE w:val="0"/>
        <w:spacing w:after="0" w:line="240" w:lineRule="auto"/>
        <w:ind w:left="1418"/>
        <w:rPr>
          <w:rFonts w:ascii="Times New Roman" w:eastAsia="Times New Roman" w:hAnsi="Times New Roman" w:cs="Times New Roman"/>
          <w:sz w:val="20"/>
          <w:szCs w:val="24"/>
          <w:lang w:val="en-GB" w:eastAsia="ar-SA"/>
        </w:rPr>
      </w:pPr>
      <w:hyperlink w:anchor="_E25_Man-Made_Feature" w:history="1">
        <w:r w:rsidRPr="00C706BB">
          <w:rPr>
            <w:rFonts w:ascii="Times New Roman" w:eastAsia="Times New Roman" w:hAnsi="Times New Roman" w:cs="Times New Roman"/>
            <w:color w:val="0000FF"/>
            <w:sz w:val="20"/>
            <w:szCs w:val="24"/>
            <w:u w:val="single"/>
            <w:lang w:val="en-GB" w:eastAsia="ar-SA"/>
          </w:rPr>
          <w:t>E25</w:t>
        </w:r>
      </w:hyperlink>
      <w:r w:rsidRPr="00C706BB">
        <w:rPr>
          <w:rFonts w:ascii="Times New Roman" w:eastAsia="Times New Roman" w:hAnsi="Times New Roman" w:cs="Times New Roman"/>
          <w:sz w:val="20"/>
          <w:szCs w:val="24"/>
          <w:lang w:val="en-GB" w:eastAsia="ar-SA"/>
        </w:rPr>
        <w:t xml:space="preserve"> </w:t>
      </w:r>
      <w:r w:rsidRPr="00C706BB">
        <w:rPr>
          <w:rFonts w:ascii="Times New Roman" w:eastAsia="Times New Roman" w:hAnsi="Times New Roman" w:cs="Times New Roman"/>
          <w:sz w:val="20"/>
          <w:szCs w:val="20"/>
          <w:lang w:val="en-GB" w:eastAsia="ar-SA"/>
        </w:rPr>
        <w:t>Man-Made Feature</w:t>
      </w:r>
    </w:p>
    <w:p w:rsidR="00C706BB" w:rsidRPr="00C706BB" w:rsidRDefault="00C706BB" w:rsidP="00C706BB">
      <w:pPr>
        <w:widowControl w:val="0"/>
        <w:suppressAutoHyphens/>
        <w:autoSpaceDE w:val="0"/>
        <w:spacing w:before="100" w:after="10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Scope note:</w:t>
      </w:r>
      <w:r w:rsidRPr="00C706BB">
        <w:rPr>
          <w:rFonts w:ascii="Times New Roman" w:eastAsia="Times New Roman" w:hAnsi="Times New Roman" w:cs="Times New Roman"/>
          <w:sz w:val="20"/>
          <w:szCs w:val="24"/>
          <w:lang w:val="en-GB" w:eastAsia="ar-SA"/>
        </w:rPr>
        <w:tab/>
        <w:t xml:space="preserve">This class comprises the features created on an instance of E84 Information Carrier when an </w:t>
      </w:r>
      <w:del w:id="199" w:author="Patrick LE BOEUF" w:date="2017-12-02T16:05:00Z">
        <w:r w:rsidRPr="00C706BB" w:rsidDel="00E963A3">
          <w:rPr>
            <w:rFonts w:ascii="Times New Roman" w:eastAsia="Times New Roman" w:hAnsi="Times New Roman" w:cs="Times New Roman"/>
            <w:sz w:val="20"/>
            <w:szCs w:val="24"/>
            <w:lang w:val="en-GB" w:eastAsia="ar-SA"/>
          </w:rPr>
          <w:delText xml:space="preserve">F24 Publication Expression </w:delText>
        </w:r>
      </w:del>
      <w:ins w:id="200" w:author="Patrick LE BOEUF" w:date="2017-12-02T16:05:00Z">
        <w:r w:rsidR="00E963A3">
          <w:rPr>
            <w:rFonts w:ascii="Times New Roman" w:eastAsia="Times New Roman" w:hAnsi="Times New Roman" w:cs="Times New Roman"/>
            <w:sz w:val="20"/>
            <w:szCs w:val="24"/>
            <w:lang w:val="en-GB" w:eastAsia="ar-SA"/>
          </w:rPr>
          <w:t xml:space="preserve">instance of </w:t>
        </w:r>
        <w:proofErr w:type="spellStart"/>
        <w:r w:rsidR="00E963A3">
          <w:rPr>
            <w:rFonts w:ascii="Times New Roman" w:eastAsia="Times New Roman" w:hAnsi="Times New Roman" w:cs="Times New Roman"/>
            <w:sz w:val="20"/>
            <w:szCs w:val="24"/>
            <w:lang w:val="en-GB" w:eastAsia="ar-SA"/>
          </w:rPr>
          <w:t>Fn</w:t>
        </w:r>
        <w:proofErr w:type="spellEnd"/>
        <w:r w:rsidR="00E963A3">
          <w:rPr>
            <w:rFonts w:ascii="Times New Roman" w:eastAsia="Times New Roman" w:hAnsi="Times New Roman" w:cs="Times New Roman"/>
            <w:sz w:val="20"/>
            <w:szCs w:val="24"/>
            <w:lang w:val="en-GB" w:eastAsia="ar-SA"/>
          </w:rPr>
          <w:t xml:space="preserve"> Manifestation </w:t>
        </w:r>
      </w:ins>
      <w:r w:rsidRPr="00C706BB">
        <w:rPr>
          <w:rFonts w:ascii="Times New Roman" w:eastAsia="Times New Roman" w:hAnsi="Times New Roman" w:cs="Times New Roman"/>
          <w:sz w:val="20"/>
          <w:szCs w:val="24"/>
          <w:lang w:val="en-GB" w:eastAsia="ar-SA"/>
        </w:rPr>
        <w:t>is copied to it by an F32 Carrier Production Event. This is the typical result of an electronic publishing process.</w:t>
      </w:r>
    </w:p>
    <w:p w:rsidR="00C706BB" w:rsidRPr="00C706BB" w:rsidRDefault="00C706BB" w:rsidP="00C706BB">
      <w:pPr>
        <w:widowControl w:val="0"/>
        <w:suppressAutoHyphens/>
        <w:autoSpaceDE w:val="0"/>
        <w:spacing w:after="12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Examples:</w:t>
      </w:r>
      <w:r w:rsidRPr="00C706BB">
        <w:rPr>
          <w:rFonts w:ascii="Times New Roman" w:eastAsia="Times New Roman" w:hAnsi="Times New Roman" w:cs="Times New Roman"/>
          <w:sz w:val="20"/>
          <w:szCs w:val="24"/>
          <w:lang w:val="en-GB" w:eastAsia="ar-SA"/>
        </w:rPr>
        <w:tab/>
        <w:t xml:space="preserve">The physical features created on my PC’s hard drive when I clicked on the link &lt;http://cidoc.ics.forth.gr/docs/cidoc_crm_version_4.0.pdf&gt;, and thus downloaded a reproduction of the electronic file titled ‘Definition of the CIDOC Conceptual Reference Model… version 4.0’ that is stored on the ICS FORTH’s servers in </w:t>
      </w:r>
      <w:proofErr w:type="spellStart"/>
      <w:r w:rsidRPr="00C706BB">
        <w:rPr>
          <w:rFonts w:ascii="Times New Roman" w:eastAsia="Times New Roman" w:hAnsi="Times New Roman" w:cs="Times New Roman"/>
          <w:sz w:val="20"/>
          <w:szCs w:val="24"/>
          <w:lang w:val="en-GB" w:eastAsia="ar-SA"/>
        </w:rPr>
        <w:t>Heraklion</w:t>
      </w:r>
      <w:proofErr w:type="spellEnd"/>
      <w:r w:rsidRPr="00C706BB">
        <w:rPr>
          <w:rFonts w:ascii="Times New Roman" w:eastAsia="Times New Roman" w:hAnsi="Times New Roman" w:cs="Times New Roman"/>
          <w:sz w:val="20"/>
          <w:szCs w:val="24"/>
          <w:lang w:val="en-GB" w:eastAsia="ar-SA"/>
        </w:rPr>
        <w:t>, Crete</w:t>
      </w:r>
    </w:p>
    <w:p w:rsidR="00C706BB" w:rsidRPr="00C706BB" w:rsidRDefault="00C706BB"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201" w:name="_F54_Utilized_Information"/>
      <w:bookmarkStart w:id="202" w:name="_Toc434681771"/>
      <w:bookmarkEnd w:id="201"/>
      <w:r w:rsidRPr="00C706BB">
        <w:rPr>
          <w:rFonts w:ascii="Arial" w:eastAsia="Times New Roman" w:hAnsi="Arial" w:cs="Times New Roman"/>
          <w:b/>
          <w:bCs/>
          <w:i/>
          <w:sz w:val="24"/>
          <w:szCs w:val="24"/>
          <w:lang w:val="en-GB" w:eastAsia="ar-SA"/>
        </w:rPr>
        <w:t>F54 Utilised Information Carrier</w:t>
      </w:r>
      <w:bookmarkEnd w:id="202"/>
    </w:p>
    <w:p w:rsidR="00C706BB" w:rsidRPr="00C706BB" w:rsidRDefault="00C706BB" w:rsidP="00C706BB">
      <w:pPr>
        <w:widowControl w:val="0"/>
        <w:tabs>
          <w:tab w:val="left" w:pos="1418"/>
        </w:tabs>
        <w:suppressAutoHyphens/>
        <w:autoSpaceDE w:val="0"/>
        <w:spacing w:after="0" w:line="240" w:lineRule="auto"/>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Subclass of:</w:t>
      </w:r>
      <w:r w:rsidRPr="00C706BB">
        <w:rPr>
          <w:rFonts w:ascii="Times New Roman" w:eastAsia="Times New Roman" w:hAnsi="Times New Roman" w:cs="Times New Roman"/>
          <w:sz w:val="20"/>
          <w:szCs w:val="24"/>
          <w:lang w:val="en-GB" w:eastAsia="ar-SA"/>
        </w:rPr>
        <w:tab/>
      </w:r>
      <w:hyperlink w:anchor="_E84_Information_Carrier_" w:history="1">
        <w:r w:rsidRPr="00C706BB">
          <w:rPr>
            <w:rFonts w:ascii="Times New Roman" w:eastAsia="Times New Roman" w:hAnsi="Times New Roman" w:cs="Times New Roman"/>
            <w:color w:val="0000FF"/>
            <w:sz w:val="20"/>
            <w:szCs w:val="24"/>
            <w:u w:val="single"/>
            <w:lang w:val="en-GB" w:eastAsia="ar-SA"/>
          </w:rPr>
          <w:t>E84</w:t>
        </w:r>
      </w:hyperlink>
      <w:r w:rsidRPr="00C706BB">
        <w:rPr>
          <w:rFonts w:ascii="Times New Roman" w:eastAsia="Times New Roman" w:hAnsi="Times New Roman" w:cs="Times New Roman"/>
          <w:sz w:val="20"/>
          <w:szCs w:val="24"/>
          <w:lang w:val="en-GB" w:eastAsia="ar-SA"/>
        </w:rPr>
        <w:t xml:space="preserve"> Information Carrier</w:t>
      </w:r>
    </w:p>
    <w:p w:rsidR="00C706BB" w:rsidRPr="00C706BB" w:rsidRDefault="00C706BB" w:rsidP="00C706BB">
      <w:pPr>
        <w:widowControl w:val="0"/>
        <w:tabs>
          <w:tab w:val="left" w:pos="1418"/>
        </w:tabs>
        <w:suppressAutoHyphens/>
        <w:autoSpaceDE w:val="0"/>
        <w:spacing w:after="0" w:line="240" w:lineRule="auto"/>
        <w:rPr>
          <w:rFonts w:ascii="Times New Roman" w:eastAsia="Times New Roman" w:hAnsi="Times New Roman" w:cs="Times New Roman"/>
          <w:sz w:val="20"/>
          <w:szCs w:val="20"/>
          <w:lang w:val="en-GB" w:eastAsia="ar-SA"/>
        </w:rPr>
      </w:pPr>
      <w:r w:rsidRPr="00C706BB">
        <w:rPr>
          <w:rFonts w:ascii="Times New Roman" w:eastAsia="Times New Roman" w:hAnsi="Times New Roman" w:cs="Times New Roman"/>
          <w:sz w:val="20"/>
          <w:szCs w:val="20"/>
          <w:lang w:val="en-GB" w:eastAsia="ar-SA"/>
        </w:rPr>
        <w:t>Superclass of:</w:t>
      </w:r>
      <w:r w:rsidRPr="00C706BB">
        <w:rPr>
          <w:rFonts w:ascii="Times New Roman" w:eastAsia="Times New Roman" w:hAnsi="Times New Roman" w:cs="Times New Roman"/>
          <w:sz w:val="20"/>
          <w:szCs w:val="20"/>
          <w:lang w:val="en-GB" w:eastAsia="ar-SA"/>
        </w:rPr>
        <w:tab/>
      </w:r>
      <w:hyperlink w:anchor="_F53_Material_Copy" w:history="1">
        <w:r w:rsidRPr="00C706BB">
          <w:rPr>
            <w:rFonts w:ascii="Times New Roman" w:eastAsia="Times New Roman" w:hAnsi="Times New Roman" w:cs="Times New Roman"/>
            <w:color w:val="0000FF"/>
            <w:sz w:val="20"/>
            <w:szCs w:val="20"/>
            <w:u w:val="single"/>
            <w:lang w:val="en-GB" w:eastAsia="ar-SA"/>
          </w:rPr>
          <w:t>F53</w:t>
        </w:r>
      </w:hyperlink>
      <w:r w:rsidRPr="00C706BB">
        <w:rPr>
          <w:rFonts w:ascii="Times New Roman" w:eastAsia="Times New Roman" w:hAnsi="Times New Roman" w:cs="Times New Roman"/>
          <w:sz w:val="20"/>
          <w:szCs w:val="20"/>
          <w:lang w:val="en-GB" w:eastAsia="ar-SA"/>
        </w:rPr>
        <w:t xml:space="preserve"> Material Copy</w:t>
      </w:r>
    </w:p>
    <w:p w:rsidR="00C706BB" w:rsidRPr="00C706BB" w:rsidRDefault="00C706BB" w:rsidP="00C706BB">
      <w:pPr>
        <w:widowControl w:val="0"/>
        <w:suppressAutoHyphens/>
        <w:autoSpaceDE w:val="0"/>
        <w:spacing w:after="0" w:line="240" w:lineRule="auto"/>
        <w:ind w:left="1418"/>
        <w:rPr>
          <w:rFonts w:ascii="Times New Roman" w:eastAsia="Times New Roman" w:hAnsi="Times New Roman" w:cs="Times New Roman"/>
          <w:sz w:val="20"/>
          <w:szCs w:val="20"/>
          <w:lang w:val="en-GB" w:eastAsia="ar-SA"/>
        </w:rPr>
      </w:pPr>
      <w:hyperlink w:anchor="_F5_Item_1" w:history="1">
        <w:r w:rsidRPr="00C706BB">
          <w:rPr>
            <w:rFonts w:ascii="Times New Roman" w:eastAsia="Times New Roman" w:hAnsi="Times New Roman" w:cs="Times New Roman"/>
            <w:color w:val="0000FF"/>
            <w:sz w:val="20"/>
            <w:szCs w:val="20"/>
            <w:u w:val="single"/>
            <w:lang w:val="en-GB" w:eastAsia="ar-SA"/>
          </w:rPr>
          <w:t>F5</w:t>
        </w:r>
      </w:hyperlink>
      <w:r w:rsidRPr="00C706BB">
        <w:rPr>
          <w:rFonts w:ascii="Times New Roman" w:eastAsia="Times New Roman" w:hAnsi="Times New Roman" w:cs="Times New Roman"/>
          <w:sz w:val="20"/>
          <w:szCs w:val="20"/>
          <w:lang w:val="en-GB" w:eastAsia="ar-SA"/>
        </w:rPr>
        <w:t xml:space="preserve"> Item</w:t>
      </w:r>
    </w:p>
    <w:p w:rsidR="00C706BB" w:rsidRPr="00C706BB" w:rsidRDefault="00C706BB" w:rsidP="00C706BB">
      <w:pPr>
        <w:widowControl w:val="0"/>
        <w:suppressAutoHyphens/>
        <w:autoSpaceDE w:val="0"/>
        <w:spacing w:before="100" w:after="10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Scope note:</w:t>
      </w:r>
      <w:r w:rsidRPr="00C706BB">
        <w:rPr>
          <w:rFonts w:ascii="Times New Roman" w:eastAsia="Times New Roman" w:hAnsi="Times New Roman" w:cs="Times New Roman"/>
          <w:sz w:val="20"/>
          <w:szCs w:val="24"/>
          <w:lang w:val="en-GB" w:eastAsia="ar-SA"/>
        </w:rPr>
        <w:tab/>
        <w:t xml:space="preserve">This class comprises physical objects that carry one or more instances of </w:t>
      </w:r>
      <w:del w:id="203" w:author="Patrick LE BOEUF" w:date="2017-12-02T16:05:00Z">
        <w:r w:rsidRPr="00C706BB" w:rsidDel="00CD2DB4">
          <w:rPr>
            <w:rFonts w:ascii="Times New Roman" w:eastAsia="Times New Roman" w:hAnsi="Times New Roman" w:cs="Times New Roman"/>
            <w:sz w:val="20"/>
            <w:szCs w:val="24"/>
            <w:lang w:val="en-GB" w:eastAsia="ar-SA"/>
          </w:rPr>
          <w:delText>F24 Publication Expression</w:delText>
        </w:r>
      </w:del>
      <w:proofErr w:type="spellStart"/>
      <w:ins w:id="204" w:author="Patrick LE BOEUF" w:date="2017-12-02T16:05:00Z">
        <w:r w:rsidR="00CD2DB4">
          <w:rPr>
            <w:rFonts w:ascii="Times New Roman" w:eastAsia="Times New Roman" w:hAnsi="Times New Roman" w:cs="Times New Roman"/>
            <w:sz w:val="20"/>
            <w:szCs w:val="24"/>
            <w:lang w:val="en-GB" w:eastAsia="ar-SA"/>
          </w:rPr>
          <w:t>Fn</w:t>
        </w:r>
        <w:proofErr w:type="spellEnd"/>
        <w:r w:rsidR="00CD2DB4">
          <w:rPr>
            <w:rFonts w:ascii="Times New Roman" w:eastAsia="Times New Roman" w:hAnsi="Times New Roman" w:cs="Times New Roman"/>
            <w:sz w:val="20"/>
            <w:szCs w:val="24"/>
            <w:lang w:val="en-GB" w:eastAsia="ar-SA"/>
          </w:rPr>
          <w:t xml:space="preserve"> Manifestation</w:t>
        </w:r>
      </w:ins>
      <w:r w:rsidRPr="00C706BB">
        <w:rPr>
          <w:rFonts w:ascii="Times New Roman" w:eastAsia="Times New Roman" w:hAnsi="Times New Roman" w:cs="Times New Roman"/>
          <w:sz w:val="20"/>
          <w:szCs w:val="24"/>
          <w:lang w:val="en-GB" w:eastAsia="ar-SA"/>
        </w:rPr>
        <w:t>.</w:t>
      </w:r>
    </w:p>
    <w:p w:rsidR="00C706BB" w:rsidRPr="00C706BB" w:rsidRDefault="00C706BB" w:rsidP="00C706BB">
      <w:pPr>
        <w:widowControl w:val="0"/>
        <w:suppressAutoHyphens/>
        <w:autoSpaceDE w:val="0"/>
        <w:spacing w:after="120" w:line="240" w:lineRule="auto"/>
        <w:ind w:left="1418" w:hanging="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Examples:</w:t>
      </w:r>
      <w:r w:rsidRPr="00C706BB">
        <w:rPr>
          <w:rFonts w:ascii="Times New Roman" w:eastAsia="Times New Roman" w:hAnsi="Times New Roman" w:cs="Times New Roman"/>
          <w:sz w:val="20"/>
          <w:szCs w:val="24"/>
          <w:lang w:val="en-GB" w:eastAsia="ar-SA"/>
        </w:rPr>
        <w:tab/>
        <w:t>The physical features created on my PC’s hard drive when I clicked on the link &lt;</w:t>
      </w:r>
      <w:hyperlink r:id="rId6" w:history="1">
        <w:r w:rsidRPr="00C706BB">
          <w:rPr>
            <w:rFonts w:ascii="Times New Roman" w:eastAsia="Times New Roman" w:hAnsi="Times New Roman" w:cs="Times New Roman"/>
            <w:color w:val="0000FF"/>
            <w:sz w:val="20"/>
            <w:szCs w:val="24"/>
            <w:u w:val="single"/>
            <w:lang w:val="en-GB" w:eastAsia="ar-SA"/>
          </w:rPr>
          <w:t>http://cidoc.ics.forth.gr/docs/cidoc_crm_version_4.0.pdf</w:t>
        </w:r>
      </w:hyperlink>
      <w:r w:rsidRPr="00C706BB">
        <w:rPr>
          <w:rFonts w:ascii="Times New Roman" w:eastAsia="Times New Roman" w:hAnsi="Times New Roman" w:cs="Times New Roman"/>
          <w:sz w:val="20"/>
          <w:szCs w:val="24"/>
          <w:lang w:val="en-GB" w:eastAsia="ar-SA"/>
        </w:rPr>
        <w:t xml:space="preserve">&gt;, and thus downloaded a reproduction of the electronic file titled ‘Definition of the CIDOC Conceptual Reference Model… version 4.0’ that is stored on the ICS FORTH’s servers in </w:t>
      </w:r>
      <w:proofErr w:type="spellStart"/>
      <w:r w:rsidRPr="00C706BB">
        <w:rPr>
          <w:rFonts w:ascii="Times New Roman" w:eastAsia="Times New Roman" w:hAnsi="Times New Roman" w:cs="Times New Roman"/>
          <w:sz w:val="20"/>
          <w:szCs w:val="24"/>
          <w:lang w:val="en-GB" w:eastAsia="ar-SA"/>
        </w:rPr>
        <w:t>Heraklion</w:t>
      </w:r>
      <w:proofErr w:type="spellEnd"/>
      <w:r w:rsidRPr="00C706BB">
        <w:rPr>
          <w:rFonts w:ascii="Times New Roman" w:eastAsia="Times New Roman" w:hAnsi="Times New Roman" w:cs="Times New Roman"/>
          <w:sz w:val="20"/>
          <w:szCs w:val="24"/>
          <w:lang w:val="en-GB" w:eastAsia="ar-SA"/>
        </w:rPr>
        <w:t>, Crete (F53)</w:t>
      </w:r>
    </w:p>
    <w:p w:rsidR="00C706BB" w:rsidRPr="00C706BB" w:rsidRDefault="00C706BB" w:rsidP="00C706BB">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sz w:val="20"/>
          <w:szCs w:val="24"/>
          <w:lang w:val="en-GB" w:eastAsia="ar-SA"/>
        </w:rPr>
        <w:t xml:space="preserve">Any copy of the modern reprint publication of Marin </w:t>
      </w:r>
      <w:proofErr w:type="spellStart"/>
      <w:r w:rsidRPr="00C706BB">
        <w:rPr>
          <w:rFonts w:ascii="Times New Roman" w:eastAsia="Times New Roman" w:hAnsi="Times New Roman" w:cs="Times New Roman"/>
          <w:sz w:val="20"/>
          <w:szCs w:val="24"/>
          <w:lang w:val="en-GB" w:eastAsia="ar-SA"/>
        </w:rPr>
        <w:t>Mersenne’s</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Harmonie</w:t>
      </w:r>
      <w:proofErr w:type="spellEnd"/>
      <w:r w:rsidRPr="00C706BB">
        <w:rPr>
          <w:rFonts w:ascii="Times New Roman" w:eastAsia="Times New Roman" w:hAnsi="Times New Roman" w:cs="Times New Roman"/>
          <w:sz w:val="20"/>
          <w:szCs w:val="24"/>
          <w:lang w:val="en-GB" w:eastAsia="ar-SA"/>
        </w:rPr>
        <w:t xml:space="preserve"> </w:t>
      </w:r>
      <w:proofErr w:type="spellStart"/>
      <w:r w:rsidRPr="00C706BB">
        <w:rPr>
          <w:rFonts w:ascii="Times New Roman" w:eastAsia="Times New Roman" w:hAnsi="Times New Roman" w:cs="Times New Roman"/>
          <w:sz w:val="20"/>
          <w:szCs w:val="24"/>
          <w:lang w:val="en-GB" w:eastAsia="ar-SA"/>
        </w:rPr>
        <w:t>universelle</w:t>
      </w:r>
      <w:proofErr w:type="spellEnd"/>
      <w:r w:rsidRPr="00C706BB">
        <w:rPr>
          <w:rFonts w:ascii="Times New Roman" w:eastAsia="Times New Roman" w:hAnsi="Times New Roman" w:cs="Times New Roman"/>
          <w:sz w:val="20"/>
          <w:szCs w:val="24"/>
          <w:lang w:val="en-GB" w:eastAsia="ar-SA"/>
        </w:rPr>
        <w:t>’, Paris, 1986, ISBN ‘2-222-00835-2’ (F5)</w:t>
      </w:r>
    </w:p>
    <w:p w:rsidR="00C706BB" w:rsidRDefault="00C706BB" w:rsidP="00C706BB">
      <w:pPr>
        <w:widowControl w:val="0"/>
        <w:suppressAutoHyphens/>
        <w:autoSpaceDE w:val="0"/>
        <w:spacing w:after="0" w:line="240" w:lineRule="auto"/>
        <w:ind w:left="1418" w:hanging="1418"/>
        <w:jc w:val="both"/>
        <w:rPr>
          <w:ins w:id="205" w:author="Patrick LE BOEUF" w:date="2017-12-02T16:06:00Z"/>
          <w:rFonts w:ascii="Times New Roman" w:eastAsia="Times New Roman" w:hAnsi="Times New Roman" w:cs="Times New Roman"/>
          <w:sz w:val="20"/>
          <w:szCs w:val="24"/>
          <w:lang w:val="en-GB" w:eastAsia="ar-SA"/>
        </w:rPr>
      </w:pPr>
      <w:r w:rsidRPr="00C706BB">
        <w:rPr>
          <w:rFonts w:ascii="Times New Roman" w:eastAsia="Times New Roman" w:hAnsi="Times New Roman" w:cs="Times New Roman"/>
          <w:bCs/>
          <w:sz w:val="20"/>
          <w:szCs w:val="24"/>
          <w:lang w:val="en-GB" w:eastAsia="ar-SA"/>
        </w:rPr>
        <w:t>Properties:</w:t>
      </w:r>
      <w:r w:rsidRPr="00C706BB">
        <w:rPr>
          <w:rFonts w:ascii="Times New Roman" w:eastAsia="Times New Roman" w:hAnsi="Times New Roman" w:cs="Times New Roman"/>
          <w:bCs/>
          <w:sz w:val="20"/>
          <w:szCs w:val="24"/>
          <w:lang w:val="en-GB" w:eastAsia="ar-SA"/>
        </w:rPr>
        <w:tab/>
      </w:r>
      <w:hyperlink w:anchor="_R6_carries_(is" w:history="1">
        <w:r w:rsidRPr="00C706BB">
          <w:rPr>
            <w:rFonts w:ascii="Times New Roman" w:eastAsia="Times New Roman" w:hAnsi="Times New Roman" w:cs="Times New Roman"/>
            <w:color w:val="0000FF"/>
            <w:sz w:val="20"/>
            <w:szCs w:val="24"/>
            <w:u w:val="single"/>
            <w:lang w:val="en-GB" w:eastAsia="ar-SA"/>
          </w:rPr>
          <w:t>R6</w:t>
        </w:r>
      </w:hyperlink>
      <w:r w:rsidRPr="00C706BB">
        <w:rPr>
          <w:rFonts w:ascii="Times New Roman" w:eastAsia="Times New Roman" w:hAnsi="Times New Roman" w:cs="Times New Roman"/>
          <w:sz w:val="20"/>
          <w:szCs w:val="24"/>
          <w:lang w:val="en-GB" w:eastAsia="ar-SA"/>
        </w:rPr>
        <w:t xml:space="preserve"> carries (is carried by): </w:t>
      </w:r>
      <w:proofErr w:type="spellStart"/>
      <w:r w:rsidRPr="00C706BB">
        <w:rPr>
          <w:rFonts w:ascii="Times New Roman" w:eastAsia="Times New Roman" w:hAnsi="Times New Roman" w:cs="Times New Roman"/>
          <w:sz w:val="20"/>
          <w:szCs w:val="24"/>
          <w:lang w:val="en-GB" w:eastAsia="ar-SA"/>
        </w:rPr>
        <w:t>F</w:t>
      </w:r>
      <w:del w:id="206" w:author="Patrick LE BOEUF" w:date="2017-12-02T16:07:00Z">
        <w:r w:rsidRPr="00C706BB" w:rsidDel="00CD2DB4">
          <w:rPr>
            <w:rFonts w:ascii="Times New Roman" w:eastAsia="Times New Roman" w:hAnsi="Times New Roman" w:cs="Times New Roman"/>
            <w:sz w:val="20"/>
            <w:szCs w:val="24"/>
            <w:lang w:val="en-GB" w:eastAsia="ar-SA"/>
          </w:rPr>
          <w:delText>24 Publication Expression</w:delText>
        </w:r>
      </w:del>
      <w:ins w:id="207" w:author="Patrick LE BOEUF" w:date="2017-12-02T16:07:00Z">
        <w:r w:rsidR="00CD2DB4">
          <w:rPr>
            <w:rFonts w:ascii="Times New Roman" w:eastAsia="Times New Roman" w:hAnsi="Times New Roman" w:cs="Times New Roman"/>
            <w:sz w:val="20"/>
            <w:szCs w:val="24"/>
            <w:lang w:val="en-GB" w:eastAsia="ar-SA"/>
          </w:rPr>
          <w:t>n</w:t>
        </w:r>
        <w:proofErr w:type="spellEnd"/>
        <w:r w:rsidR="00CD2DB4">
          <w:rPr>
            <w:rFonts w:ascii="Times New Roman" w:eastAsia="Times New Roman" w:hAnsi="Times New Roman" w:cs="Times New Roman"/>
            <w:sz w:val="20"/>
            <w:szCs w:val="24"/>
            <w:lang w:val="en-GB" w:eastAsia="ar-SA"/>
          </w:rPr>
          <w:t xml:space="preserve"> Manifestation</w:t>
        </w:r>
      </w:ins>
    </w:p>
    <w:p w:rsidR="00CD2DB4" w:rsidRPr="00C706BB" w:rsidRDefault="00CD2DB4" w:rsidP="00C706BB">
      <w:pPr>
        <w:widowControl w:val="0"/>
        <w:suppressAutoHyphens/>
        <w:autoSpaceDE w:val="0"/>
        <w:spacing w:after="0" w:line="240" w:lineRule="auto"/>
        <w:ind w:left="1418" w:hanging="1418"/>
        <w:jc w:val="both"/>
        <w:rPr>
          <w:rFonts w:ascii="Times New Roman" w:eastAsia="Times New Roman" w:hAnsi="Times New Roman" w:cs="Times New Roman"/>
          <w:sz w:val="20"/>
          <w:szCs w:val="24"/>
          <w:lang w:val="en-GB" w:eastAsia="ar-SA"/>
        </w:rPr>
      </w:pPr>
      <w:ins w:id="208" w:author="Patrick LE BOEUF" w:date="2017-12-02T16:06:00Z">
        <w:r>
          <w:rPr>
            <w:rFonts w:ascii="Times New Roman" w:eastAsia="Times New Roman" w:hAnsi="Times New Roman" w:cs="Times New Roman"/>
            <w:sz w:val="20"/>
            <w:szCs w:val="24"/>
            <w:lang w:val="en-GB" w:eastAsia="ar-SA"/>
          </w:rPr>
          <w:t>[</w:t>
        </w:r>
        <w:r w:rsidRPr="00CD2DB4">
          <w:rPr>
            <w:rFonts w:ascii="Times New Roman" w:eastAsia="Times New Roman" w:hAnsi="Times New Roman" w:cs="Times New Roman"/>
            <w:i/>
            <w:sz w:val="20"/>
            <w:szCs w:val="24"/>
            <w:lang w:val="en-GB" w:eastAsia="ar-SA"/>
          </w:rPr>
          <w:t xml:space="preserve">Should we deprecate this class? </w:t>
        </w:r>
        <w:r>
          <w:rPr>
            <w:rFonts w:ascii="Times New Roman" w:eastAsia="Times New Roman" w:hAnsi="Times New Roman" w:cs="Times New Roman"/>
            <w:i/>
            <w:sz w:val="20"/>
            <w:szCs w:val="24"/>
            <w:lang w:val="en-GB" w:eastAsia="ar-SA"/>
          </w:rPr>
          <w:t xml:space="preserve">There is nothing </w:t>
        </w:r>
      </w:ins>
      <w:ins w:id="209" w:author="Patrick LE BOEUF" w:date="2017-12-02T16:07:00Z">
        <w:r>
          <w:rPr>
            <w:rFonts w:ascii="Times New Roman" w:eastAsia="Times New Roman" w:hAnsi="Times New Roman" w:cs="Times New Roman"/>
            <w:i/>
            <w:sz w:val="20"/>
            <w:szCs w:val="24"/>
            <w:lang w:val="en-GB" w:eastAsia="ar-SA"/>
          </w:rPr>
          <w:t xml:space="preserve">now </w:t>
        </w:r>
      </w:ins>
      <w:ins w:id="210" w:author="Patrick LE BOEUF" w:date="2017-12-02T16:06:00Z">
        <w:r>
          <w:rPr>
            <w:rFonts w:ascii="Times New Roman" w:eastAsia="Times New Roman" w:hAnsi="Times New Roman" w:cs="Times New Roman"/>
            <w:i/>
            <w:sz w:val="20"/>
            <w:szCs w:val="24"/>
            <w:lang w:val="en-GB" w:eastAsia="ar-SA"/>
          </w:rPr>
          <w:t xml:space="preserve">in its </w:t>
        </w:r>
      </w:ins>
      <w:ins w:id="211" w:author="Patrick LE BOEUF" w:date="2017-12-02T16:07:00Z">
        <w:r>
          <w:rPr>
            <w:rFonts w:ascii="Times New Roman" w:eastAsia="Times New Roman" w:hAnsi="Times New Roman" w:cs="Times New Roman"/>
            <w:i/>
            <w:sz w:val="20"/>
            <w:szCs w:val="24"/>
            <w:lang w:val="en-GB" w:eastAsia="ar-SA"/>
          </w:rPr>
          <w:t xml:space="preserve">new </w:t>
        </w:r>
      </w:ins>
      <w:ins w:id="212" w:author="Patrick LE BOEUF" w:date="2017-12-02T16:06:00Z">
        <w:r>
          <w:rPr>
            <w:rFonts w:ascii="Times New Roman" w:eastAsia="Times New Roman" w:hAnsi="Times New Roman" w:cs="Times New Roman"/>
            <w:i/>
            <w:sz w:val="20"/>
            <w:szCs w:val="24"/>
            <w:lang w:val="en-GB" w:eastAsia="ar-SA"/>
          </w:rPr>
          <w:t xml:space="preserve">Scope note </w:t>
        </w:r>
      </w:ins>
      <w:ins w:id="213" w:author="Patrick LE BOEUF" w:date="2017-12-02T16:07:00Z">
        <w:r>
          <w:rPr>
            <w:rFonts w:ascii="Times New Roman" w:eastAsia="Times New Roman" w:hAnsi="Times New Roman" w:cs="Times New Roman"/>
            <w:i/>
            <w:sz w:val="20"/>
            <w:szCs w:val="24"/>
            <w:lang w:val="en-GB" w:eastAsia="ar-SA"/>
          </w:rPr>
          <w:t>that distinguishes it from F5 Item.</w:t>
        </w:r>
      </w:ins>
      <w:ins w:id="214" w:author="Patrick LE BOEUF" w:date="2017-12-02T16:06:00Z">
        <w:r>
          <w:rPr>
            <w:rFonts w:ascii="Times New Roman" w:eastAsia="Times New Roman" w:hAnsi="Times New Roman" w:cs="Times New Roman"/>
            <w:sz w:val="20"/>
            <w:szCs w:val="24"/>
            <w:lang w:val="en-GB" w:eastAsia="ar-SA"/>
          </w:rPr>
          <w:t>]</w:t>
        </w:r>
      </w:ins>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215" w:name="_Toc434681735"/>
      <w:r w:rsidRPr="00E05E38">
        <w:rPr>
          <w:rFonts w:ascii="Arial" w:eastAsia="Times New Roman" w:hAnsi="Arial" w:cs="Times New Roman"/>
          <w:b/>
          <w:bCs/>
          <w:i/>
          <w:sz w:val="24"/>
          <w:szCs w:val="24"/>
          <w:lang w:val="en-GB" w:eastAsia="ar-SA"/>
        </w:rPr>
        <w:t xml:space="preserve">F12 </w:t>
      </w:r>
      <w:proofErr w:type="spellStart"/>
      <w:r w:rsidRPr="00E05E38">
        <w:rPr>
          <w:rFonts w:ascii="Arial" w:eastAsia="Times New Roman" w:hAnsi="Arial" w:cs="Times New Roman"/>
          <w:b/>
          <w:bCs/>
          <w:i/>
          <w:sz w:val="24"/>
          <w:szCs w:val="24"/>
          <w:lang w:val="en-GB" w:eastAsia="ar-SA"/>
        </w:rPr>
        <w:t>Nomen</w:t>
      </w:r>
      <w:bookmarkEnd w:id="215"/>
      <w:proofErr w:type="spellEnd"/>
    </w:p>
    <w:p w:rsidR="00E05E38" w:rsidRPr="00E05E38" w:rsidRDefault="00E05E38" w:rsidP="00E05E38">
      <w:pPr>
        <w:widowControl w:val="0"/>
        <w:tabs>
          <w:tab w:val="left" w:pos="1418"/>
        </w:tabs>
        <w:suppressAutoHyphens/>
        <w:autoSpaceDE w:val="0"/>
        <w:spacing w:after="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Subclass of:</w:t>
      </w:r>
      <w:r w:rsidRPr="00E05E38">
        <w:rPr>
          <w:rFonts w:ascii="Times New Roman" w:eastAsia="Times New Roman" w:hAnsi="Times New Roman" w:cs="Times New Roman"/>
          <w:sz w:val="20"/>
          <w:szCs w:val="24"/>
          <w:lang w:val="en-GB" w:eastAsia="ar-SA"/>
        </w:rPr>
        <w:tab/>
      </w:r>
      <w:hyperlink w:anchor="_E41_Appellation_3" w:history="1">
        <w:r w:rsidRPr="00E05E38">
          <w:rPr>
            <w:rFonts w:ascii="Times New Roman" w:eastAsia="Times New Roman" w:hAnsi="Times New Roman" w:cs="Times New Roman"/>
            <w:color w:val="0000FF"/>
            <w:sz w:val="20"/>
            <w:szCs w:val="24"/>
            <w:u w:val="single"/>
            <w:lang w:val="en-GB" w:eastAsia="ar-SA"/>
          </w:rPr>
          <w:t>E41</w:t>
        </w:r>
      </w:hyperlink>
      <w:r w:rsidRPr="00E05E38">
        <w:rPr>
          <w:rFonts w:ascii="Times New Roman" w:eastAsia="Times New Roman" w:hAnsi="Times New Roman" w:cs="Times New Roman"/>
          <w:sz w:val="20"/>
          <w:szCs w:val="24"/>
          <w:lang w:val="en-GB" w:eastAsia="ar-SA"/>
        </w:rPr>
        <w:t xml:space="preserve"> Appellation</w:t>
      </w:r>
    </w:p>
    <w:p w:rsidR="00E05E38" w:rsidRPr="00E05E38" w:rsidDel="00CD2DB4" w:rsidRDefault="00E05E38" w:rsidP="00E05E38">
      <w:pPr>
        <w:widowControl w:val="0"/>
        <w:tabs>
          <w:tab w:val="left" w:pos="1418"/>
        </w:tabs>
        <w:suppressAutoHyphens/>
        <w:autoSpaceDE w:val="0"/>
        <w:spacing w:before="100" w:after="0" w:line="240" w:lineRule="auto"/>
        <w:rPr>
          <w:del w:id="216" w:author="Patrick LE BOEUF" w:date="2017-12-02T16:08:00Z"/>
          <w:rFonts w:ascii="Times New Roman" w:eastAsia="Times New Roman" w:hAnsi="Times New Roman" w:cs="Times New Roman"/>
          <w:sz w:val="20"/>
          <w:szCs w:val="24"/>
          <w:lang w:val="en-GB" w:eastAsia="ar-SA"/>
        </w:rPr>
      </w:pPr>
      <w:del w:id="217" w:author="Patrick LE BOEUF" w:date="2017-12-02T16:08:00Z">
        <w:r w:rsidRPr="00E05E38" w:rsidDel="00CD2DB4">
          <w:rPr>
            <w:rFonts w:ascii="Times New Roman" w:eastAsia="Times New Roman" w:hAnsi="Times New Roman" w:cs="Times New Roman"/>
            <w:sz w:val="20"/>
            <w:szCs w:val="24"/>
            <w:lang w:val="en-GB" w:eastAsia="ar-SA"/>
          </w:rPr>
          <w:delText>Superclass of:</w:delText>
        </w:r>
        <w:r w:rsidRPr="00E05E38" w:rsidDel="00CD2DB4">
          <w:rPr>
            <w:rFonts w:ascii="Times New Roman" w:eastAsia="Times New Roman" w:hAnsi="Times New Roman" w:cs="Times New Roman"/>
            <w:sz w:val="20"/>
            <w:szCs w:val="24"/>
            <w:lang w:val="en-GB" w:eastAsia="ar-SA"/>
          </w:rPr>
          <w:tab/>
        </w:r>
        <w:r w:rsidRPr="00E05E38" w:rsidDel="00CD2DB4">
          <w:rPr>
            <w:rFonts w:ascii="Times New Roman" w:eastAsia="Times New Roman" w:hAnsi="Times New Roman" w:cs="Times New Roman"/>
            <w:sz w:val="20"/>
            <w:szCs w:val="24"/>
            <w:lang w:val="en-US" w:eastAsia="ar-SA"/>
          </w:rPr>
          <w:fldChar w:fldCharType="begin"/>
        </w:r>
        <w:r w:rsidRPr="00E05E38" w:rsidDel="00CD2DB4">
          <w:rPr>
            <w:rFonts w:ascii="Times New Roman" w:eastAsia="Times New Roman" w:hAnsi="Times New Roman" w:cs="Times New Roman"/>
            <w:sz w:val="20"/>
            <w:szCs w:val="24"/>
            <w:lang w:val="en-US" w:eastAsia="ar-SA"/>
          </w:rPr>
          <w:delInstrText xml:space="preserve"> HYPERLINK \l "_F14_Identifier" </w:delInstrText>
        </w:r>
        <w:r w:rsidRPr="00E05E38" w:rsidDel="00CD2DB4">
          <w:rPr>
            <w:rFonts w:ascii="Times New Roman" w:eastAsia="Times New Roman" w:hAnsi="Times New Roman" w:cs="Times New Roman"/>
            <w:sz w:val="20"/>
            <w:szCs w:val="24"/>
            <w:lang w:val="en-US" w:eastAsia="ar-SA"/>
          </w:rPr>
          <w:fldChar w:fldCharType="separate"/>
        </w:r>
        <w:r w:rsidRPr="00E05E38" w:rsidDel="00CD2DB4">
          <w:rPr>
            <w:rFonts w:ascii="Times New Roman" w:eastAsia="Times New Roman" w:hAnsi="Times New Roman" w:cs="Times New Roman"/>
            <w:color w:val="0000FF"/>
            <w:sz w:val="20"/>
            <w:szCs w:val="24"/>
            <w:u w:val="single"/>
            <w:lang w:val="en-GB" w:eastAsia="ar-SA"/>
          </w:rPr>
          <w:delText>F13</w:delText>
        </w:r>
        <w:r w:rsidRPr="00E05E38" w:rsidDel="00CD2DB4">
          <w:rPr>
            <w:rFonts w:ascii="Times New Roman" w:eastAsia="Times New Roman" w:hAnsi="Times New Roman" w:cs="Times New Roman"/>
            <w:color w:val="0000FF"/>
            <w:sz w:val="20"/>
            <w:szCs w:val="24"/>
            <w:u w:val="single"/>
            <w:lang w:val="en-GB" w:eastAsia="ar-SA"/>
          </w:rPr>
          <w:fldChar w:fldCharType="end"/>
        </w:r>
        <w:r w:rsidRPr="00E05E38" w:rsidDel="00CD2DB4">
          <w:rPr>
            <w:rFonts w:ascii="Times New Roman" w:eastAsia="Times New Roman" w:hAnsi="Times New Roman" w:cs="Times New Roman"/>
            <w:sz w:val="20"/>
            <w:szCs w:val="24"/>
            <w:lang w:val="en-GB" w:eastAsia="ar-SA"/>
          </w:rPr>
          <w:delText xml:space="preserve"> Identifier</w:delText>
        </w:r>
      </w:del>
    </w:p>
    <w:p w:rsidR="00E05E38" w:rsidRDefault="00E05E38" w:rsidP="00E05E38">
      <w:pPr>
        <w:widowControl w:val="0"/>
        <w:suppressAutoHyphens/>
        <w:autoSpaceDE w:val="0"/>
        <w:spacing w:before="120" w:after="120" w:line="240" w:lineRule="auto"/>
        <w:ind w:left="1418" w:hanging="1418"/>
        <w:jc w:val="both"/>
        <w:rPr>
          <w:ins w:id="218" w:author="Patrick LE BOEUF" w:date="2017-12-02T16:12: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class comprises </w:t>
      </w:r>
      <w:ins w:id="219" w:author="Patrick LE BOEUF" w:date="2017-12-02T16:09:00Z">
        <w:r w:rsidR="00CD2DB4">
          <w:rPr>
            <w:rFonts w:ascii="Times New Roman" w:eastAsia="Times New Roman" w:hAnsi="Times New Roman" w:cs="Times New Roman"/>
            <w:sz w:val="20"/>
            <w:szCs w:val="24"/>
            <w:lang w:val="en-GB" w:eastAsia="ar-SA"/>
          </w:rPr>
          <w:t xml:space="preserve">associations between an instance of any class, and </w:t>
        </w:r>
      </w:ins>
      <w:del w:id="220" w:author="Patrick LE BOEUF" w:date="2017-12-02T16:10:00Z">
        <w:r w:rsidRPr="00E05E38" w:rsidDel="00CD2DB4">
          <w:rPr>
            <w:rFonts w:ascii="Times New Roman" w:eastAsia="Times New Roman" w:hAnsi="Times New Roman" w:cs="Times New Roman"/>
            <w:sz w:val="20"/>
            <w:szCs w:val="24"/>
            <w:lang w:val="en-GB" w:eastAsia="ar-SA"/>
          </w:rPr>
          <w:delText xml:space="preserve">any </w:delText>
        </w:r>
      </w:del>
      <w:r w:rsidRPr="00E05E38">
        <w:rPr>
          <w:rFonts w:ascii="Times New Roman" w:eastAsia="Times New Roman" w:hAnsi="Times New Roman" w:cs="Times New Roman"/>
          <w:sz w:val="20"/>
          <w:szCs w:val="24"/>
          <w:lang w:val="en-GB" w:eastAsia="ar-SA"/>
        </w:rPr>
        <w:t>sign</w:t>
      </w:r>
      <w:ins w:id="221" w:author="Patrick LE BOEUF" w:date="2017-12-02T16:10:00Z">
        <w:r w:rsidR="00CD2DB4">
          <w:rPr>
            <w:rFonts w:ascii="Times New Roman" w:eastAsia="Times New Roman" w:hAnsi="Times New Roman" w:cs="Times New Roman"/>
            <w:sz w:val="20"/>
            <w:szCs w:val="24"/>
            <w:lang w:val="en-GB" w:eastAsia="ar-SA"/>
          </w:rPr>
          <w:t>s</w:t>
        </w:r>
      </w:ins>
      <w:r w:rsidRPr="00E05E38">
        <w:rPr>
          <w:rFonts w:ascii="Times New Roman" w:eastAsia="Times New Roman" w:hAnsi="Times New Roman" w:cs="Times New Roman"/>
          <w:sz w:val="20"/>
          <w:szCs w:val="24"/>
          <w:lang w:val="en-GB" w:eastAsia="ar-SA"/>
        </w:rPr>
        <w:t xml:space="preserve"> or arrangements of signs following a specific syntax (sequences of alphanumeric characters, chemical structure symbols, sound symbols, ideograms etc.) that are used or can be used to refer to and identify </w:t>
      </w:r>
      <w:del w:id="222" w:author="Patrick LE BOEUF" w:date="2017-12-02T16:09:00Z">
        <w:r w:rsidRPr="00E05E38" w:rsidDel="00CD2DB4">
          <w:rPr>
            <w:rFonts w:ascii="Times New Roman" w:eastAsia="Times New Roman" w:hAnsi="Times New Roman" w:cs="Times New Roman"/>
            <w:sz w:val="20"/>
            <w:szCs w:val="24"/>
            <w:lang w:val="en-GB" w:eastAsia="ar-SA"/>
          </w:rPr>
          <w:delText>a specific</w:delText>
        </w:r>
      </w:del>
      <w:ins w:id="223" w:author="Patrick LE BOEUF" w:date="2017-12-02T16:09:00Z">
        <w:r w:rsidR="00CD2DB4">
          <w:rPr>
            <w:rFonts w:ascii="Times New Roman" w:eastAsia="Times New Roman" w:hAnsi="Times New Roman" w:cs="Times New Roman"/>
            <w:sz w:val="20"/>
            <w:szCs w:val="24"/>
            <w:lang w:val="en-GB" w:eastAsia="ar-SA"/>
          </w:rPr>
          <w:t>that</w:t>
        </w:r>
      </w:ins>
      <w:r w:rsidRPr="00E05E38">
        <w:rPr>
          <w:rFonts w:ascii="Times New Roman" w:eastAsia="Times New Roman" w:hAnsi="Times New Roman" w:cs="Times New Roman"/>
          <w:sz w:val="20"/>
          <w:szCs w:val="24"/>
          <w:lang w:val="en-GB" w:eastAsia="ar-SA"/>
        </w:rPr>
        <w:t xml:space="preserve"> instance</w:t>
      </w:r>
      <w:del w:id="224" w:author="Patrick LE BOEUF" w:date="2017-12-02T16:10:00Z">
        <w:r w:rsidRPr="00E05E38" w:rsidDel="00CD2DB4">
          <w:rPr>
            <w:rFonts w:ascii="Times New Roman" w:eastAsia="Times New Roman" w:hAnsi="Times New Roman" w:cs="Times New Roman"/>
            <w:sz w:val="20"/>
            <w:szCs w:val="24"/>
            <w:lang w:val="en-GB" w:eastAsia="ar-SA"/>
          </w:rPr>
          <w:delText xml:space="preserve"> of some class or category within a certain context</w:delText>
        </w:r>
      </w:del>
      <w:r w:rsidRPr="00E05E38">
        <w:rPr>
          <w:rFonts w:ascii="Times New Roman" w:eastAsia="Times New Roman" w:hAnsi="Times New Roman" w:cs="Times New Roman"/>
          <w:sz w:val="20"/>
          <w:szCs w:val="24"/>
          <w:lang w:val="en-GB" w:eastAsia="ar-SA"/>
        </w:rPr>
        <w:t xml:space="preserve">. The scripts or type sets for the types of symbols used to compose an instance of F12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have to be explicitly specified. </w:t>
      </w:r>
      <w:del w:id="225" w:author="Patrick LE BOEUF" w:date="2017-12-02T16:11:00Z">
        <w:r w:rsidRPr="00E05E38" w:rsidDel="00CD2DB4">
          <w:rPr>
            <w:rFonts w:ascii="Times New Roman" w:eastAsia="Times New Roman" w:hAnsi="Times New Roman" w:cs="Times New Roman"/>
            <w:sz w:val="20"/>
            <w:szCs w:val="24"/>
            <w:lang w:val="en-GB" w:eastAsia="ar-SA"/>
          </w:rPr>
          <w:delText xml:space="preserve">The identity of an instance of F12 Nomen is given by the order of its symbols and their individual role with respect to their scripts, regardless of the semantics of the larger structural components it may be built from. Structural tags occurring in the nomen string are regarded as symbols constituting the nomen. </w:delText>
        </w:r>
      </w:del>
      <w:r w:rsidRPr="00E05E38">
        <w:rPr>
          <w:rFonts w:ascii="Times New Roman" w:eastAsia="Times New Roman" w:hAnsi="Times New Roman" w:cs="Times New Roman"/>
          <w:sz w:val="20"/>
          <w:szCs w:val="24"/>
          <w:lang w:val="en-GB" w:eastAsia="ar-SA"/>
        </w:rPr>
        <w:t xml:space="preserve">Spelling variants are regarded as </w:t>
      </w:r>
      <w:r w:rsidRPr="00E05E38">
        <w:rPr>
          <w:rFonts w:ascii="Times New Roman" w:eastAsia="Times New Roman" w:hAnsi="Times New Roman" w:cs="Times New Roman"/>
          <w:sz w:val="20"/>
          <w:szCs w:val="24"/>
          <w:lang w:val="en-GB" w:eastAsia="ar-SA"/>
        </w:rPr>
        <w:lastRenderedPageBreak/>
        <w:t xml:space="preserve">different </w:t>
      </w:r>
      <w:proofErr w:type="spellStart"/>
      <w:r w:rsidRPr="00E05E38">
        <w:rPr>
          <w:rFonts w:ascii="Times New Roman" w:eastAsia="Times New Roman" w:hAnsi="Times New Roman" w:cs="Times New Roman"/>
          <w:sz w:val="20"/>
          <w:szCs w:val="24"/>
          <w:lang w:val="en-GB" w:eastAsia="ar-SA"/>
        </w:rPr>
        <w:t>nomina</w:t>
      </w:r>
      <w:proofErr w:type="spellEnd"/>
      <w:r w:rsidRPr="00E05E38">
        <w:rPr>
          <w:rFonts w:ascii="Times New Roman" w:eastAsia="Times New Roman" w:hAnsi="Times New Roman" w:cs="Times New Roman"/>
          <w:sz w:val="20"/>
          <w:szCs w:val="24"/>
          <w:lang w:val="en-GB" w:eastAsia="ar-SA"/>
        </w:rPr>
        <w:t>, whereas the use of different fonts (visual representation variants) or different digital encodings do not change the identity.</w:t>
      </w:r>
    </w:p>
    <w:p w:rsidR="00CD2DB4" w:rsidRDefault="00CD2DB4" w:rsidP="00CD2DB4">
      <w:pPr>
        <w:widowControl w:val="0"/>
        <w:suppressAutoHyphens/>
        <w:autoSpaceDE w:val="0"/>
        <w:spacing w:before="120" w:after="120" w:line="240" w:lineRule="auto"/>
        <w:ind w:left="1418"/>
        <w:jc w:val="both"/>
        <w:rPr>
          <w:ins w:id="226" w:author="Patrick LE BOEUF" w:date="2017-12-02T16:19:00Z"/>
          <w:rFonts w:ascii="Times New Roman" w:eastAsia="Times New Roman" w:hAnsi="Times New Roman" w:cs="Times New Roman"/>
          <w:sz w:val="20"/>
          <w:szCs w:val="24"/>
          <w:lang w:val="en-GB" w:eastAsia="ar-SA"/>
        </w:rPr>
      </w:pPr>
      <w:ins w:id="227" w:author="Patrick LE BOEUF" w:date="2017-12-02T16:15:00Z">
        <w:r w:rsidRPr="00CD2DB4">
          <w:rPr>
            <w:rFonts w:ascii="Times New Roman" w:eastAsia="Times New Roman" w:hAnsi="Times New Roman" w:cs="Times New Roman"/>
            <w:sz w:val="20"/>
            <w:szCs w:val="24"/>
            <w:lang w:val="en-GB" w:eastAsia="ar-SA"/>
          </w:rPr>
          <w:t xml:space="preserve">An arbitrary combination of signs or symbols cannot be regarded as an appellation or designation until it is associated with something in some context. In that sense, the </w:t>
        </w:r>
        <w:r>
          <w:rPr>
            <w:rFonts w:ascii="Times New Roman" w:eastAsia="Times New Roman" w:hAnsi="Times New Roman" w:cs="Times New Roman"/>
            <w:sz w:val="20"/>
            <w:szCs w:val="24"/>
            <w:lang w:val="en-GB" w:eastAsia="ar-SA"/>
          </w:rPr>
          <w:t xml:space="preserve">F12 </w:t>
        </w:r>
        <w:proofErr w:type="spellStart"/>
        <w:r>
          <w:rPr>
            <w:rFonts w:ascii="Times New Roman" w:eastAsia="Times New Roman" w:hAnsi="Times New Roman" w:cs="Times New Roman"/>
            <w:sz w:val="20"/>
            <w:szCs w:val="24"/>
            <w:lang w:val="en-GB" w:eastAsia="ar-SA"/>
          </w:rPr>
          <w:t>N</w:t>
        </w:r>
        <w:r w:rsidRPr="00CD2DB4">
          <w:rPr>
            <w:rFonts w:ascii="Times New Roman" w:eastAsia="Times New Roman" w:hAnsi="Times New Roman" w:cs="Times New Roman"/>
            <w:sz w:val="20"/>
            <w:szCs w:val="24"/>
            <w:lang w:val="en-GB" w:eastAsia="ar-SA"/>
          </w:rPr>
          <w:t>omen</w:t>
        </w:r>
        <w:proofErr w:type="spellEnd"/>
        <w:r w:rsidRPr="00CD2DB4">
          <w:rPr>
            <w:rFonts w:ascii="Times New Roman" w:eastAsia="Times New Roman" w:hAnsi="Times New Roman" w:cs="Times New Roman"/>
            <w:sz w:val="20"/>
            <w:szCs w:val="24"/>
            <w:lang w:val="en-GB" w:eastAsia="ar-SA"/>
          </w:rPr>
          <w:t xml:space="preserve"> </w:t>
        </w:r>
        <w:r>
          <w:rPr>
            <w:rFonts w:ascii="Times New Roman" w:eastAsia="Times New Roman" w:hAnsi="Times New Roman" w:cs="Times New Roman"/>
            <w:sz w:val="20"/>
            <w:szCs w:val="24"/>
            <w:lang w:val="en-GB" w:eastAsia="ar-SA"/>
          </w:rPr>
          <w:t>class</w:t>
        </w:r>
        <w:r w:rsidRPr="00CD2DB4">
          <w:rPr>
            <w:rFonts w:ascii="Times New Roman" w:eastAsia="Times New Roman" w:hAnsi="Times New Roman" w:cs="Times New Roman"/>
            <w:sz w:val="20"/>
            <w:szCs w:val="24"/>
            <w:lang w:val="en-GB" w:eastAsia="ar-SA"/>
          </w:rPr>
          <w:t xml:space="preserve"> can be understood as the reification of a relationship between an instance of </w:t>
        </w:r>
        <w:r w:rsidR="000E62FA">
          <w:rPr>
            <w:rFonts w:ascii="Times New Roman" w:eastAsia="Times New Roman" w:hAnsi="Times New Roman" w:cs="Times New Roman"/>
            <w:sz w:val="20"/>
            <w:szCs w:val="24"/>
            <w:lang w:val="en-GB" w:eastAsia="ar-SA"/>
          </w:rPr>
          <w:t>E1 CRM Entity</w:t>
        </w:r>
        <w:r w:rsidRPr="00CD2DB4">
          <w:rPr>
            <w:rFonts w:ascii="Times New Roman" w:eastAsia="Times New Roman" w:hAnsi="Times New Roman" w:cs="Times New Roman"/>
            <w:sz w:val="20"/>
            <w:szCs w:val="24"/>
            <w:lang w:val="en-GB" w:eastAsia="ar-SA"/>
          </w:rPr>
          <w:t xml:space="preserve"> and a</w:t>
        </w:r>
      </w:ins>
      <w:ins w:id="228" w:author="Patrick LE BOEUF" w:date="2017-12-02T16:16:00Z">
        <w:r w:rsidR="000E62FA">
          <w:rPr>
            <w:rFonts w:ascii="Times New Roman" w:eastAsia="Times New Roman" w:hAnsi="Times New Roman" w:cs="Times New Roman"/>
            <w:sz w:val="20"/>
            <w:szCs w:val="24"/>
            <w:lang w:val="en-GB" w:eastAsia="ar-SA"/>
          </w:rPr>
          <w:t>n instance of</w:t>
        </w:r>
      </w:ins>
      <w:ins w:id="229" w:author="Patrick LE BOEUF" w:date="2017-12-02T16:15:00Z">
        <w:r w:rsidRPr="00CD2DB4">
          <w:rPr>
            <w:rFonts w:ascii="Times New Roman" w:eastAsia="Times New Roman" w:hAnsi="Times New Roman" w:cs="Times New Roman"/>
            <w:sz w:val="20"/>
            <w:szCs w:val="24"/>
            <w:lang w:val="en-GB" w:eastAsia="ar-SA"/>
          </w:rPr>
          <w:t xml:space="preserve"> </w:t>
        </w:r>
      </w:ins>
      <w:ins w:id="230" w:author="Patrick LE BOEUF" w:date="2017-12-02T16:16:00Z">
        <w:r w:rsidR="000E62FA">
          <w:rPr>
            <w:rFonts w:ascii="Times New Roman" w:eastAsia="Times New Roman" w:hAnsi="Times New Roman" w:cs="Times New Roman"/>
            <w:sz w:val="20"/>
            <w:szCs w:val="24"/>
            <w:lang w:val="en-GB" w:eastAsia="ar-SA"/>
          </w:rPr>
          <w:t>E62 S</w:t>
        </w:r>
      </w:ins>
      <w:ins w:id="231" w:author="Patrick LE BOEUF" w:date="2017-12-02T16:15:00Z">
        <w:r w:rsidRPr="00CD2DB4">
          <w:rPr>
            <w:rFonts w:ascii="Times New Roman" w:eastAsia="Times New Roman" w:hAnsi="Times New Roman" w:cs="Times New Roman"/>
            <w:sz w:val="20"/>
            <w:szCs w:val="24"/>
            <w:lang w:val="en-GB" w:eastAsia="ar-SA"/>
          </w:rPr>
          <w:t xml:space="preserve">tring. Two instances of </w:t>
        </w:r>
      </w:ins>
      <w:ins w:id="232" w:author="Patrick LE BOEUF" w:date="2017-12-02T16:16:00Z">
        <w:r w:rsidR="000E62FA">
          <w:rPr>
            <w:rFonts w:ascii="Times New Roman" w:eastAsia="Times New Roman" w:hAnsi="Times New Roman" w:cs="Times New Roman"/>
            <w:sz w:val="20"/>
            <w:szCs w:val="24"/>
            <w:lang w:val="en-GB" w:eastAsia="ar-SA"/>
          </w:rPr>
          <w:t xml:space="preserve">F12 </w:t>
        </w:r>
        <w:proofErr w:type="spellStart"/>
        <w:r w:rsidR="000E62FA">
          <w:rPr>
            <w:rFonts w:ascii="Times New Roman" w:eastAsia="Times New Roman" w:hAnsi="Times New Roman" w:cs="Times New Roman"/>
            <w:sz w:val="20"/>
            <w:szCs w:val="24"/>
            <w:lang w:val="en-GB" w:eastAsia="ar-SA"/>
          </w:rPr>
          <w:t>N</w:t>
        </w:r>
      </w:ins>
      <w:ins w:id="233" w:author="Patrick LE BOEUF" w:date="2017-12-02T16:15:00Z">
        <w:r w:rsidRPr="00CD2DB4">
          <w:rPr>
            <w:rFonts w:ascii="Times New Roman" w:eastAsia="Times New Roman" w:hAnsi="Times New Roman" w:cs="Times New Roman"/>
            <w:sz w:val="20"/>
            <w:szCs w:val="24"/>
            <w:lang w:val="en-GB" w:eastAsia="ar-SA"/>
          </w:rPr>
          <w:t>omen</w:t>
        </w:r>
        <w:proofErr w:type="spellEnd"/>
        <w:r w:rsidRPr="00CD2DB4">
          <w:rPr>
            <w:rFonts w:ascii="Times New Roman" w:eastAsia="Times New Roman" w:hAnsi="Times New Roman" w:cs="Times New Roman"/>
            <w:sz w:val="20"/>
            <w:szCs w:val="24"/>
            <w:lang w:val="en-GB" w:eastAsia="ar-SA"/>
          </w:rPr>
          <w:t xml:space="preserve"> can </w:t>
        </w:r>
      </w:ins>
      <w:ins w:id="234" w:author="Patrick LE BOEUF" w:date="2017-12-02T16:17:00Z">
        <w:r w:rsidR="000E62FA">
          <w:rPr>
            <w:rFonts w:ascii="Times New Roman" w:eastAsia="Times New Roman" w:hAnsi="Times New Roman" w:cs="Times New Roman"/>
            <w:sz w:val="20"/>
            <w:szCs w:val="24"/>
            <w:lang w:val="en-GB" w:eastAsia="ar-SA"/>
          </w:rPr>
          <w:t>happen to be associated with two</w:t>
        </w:r>
      </w:ins>
      <w:ins w:id="235" w:author="Patrick LE BOEUF" w:date="2017-12-02T16:15:00Z">
        <w:r w:rsidRPr="00CD2DB4">
          <w:rPr>
            <w:rFonts w:ascii="Times New Roman" w:eastAsia="Times New Roman" w:hAnsi="Times New Roman" w:cs="Times New Roman"/>
            <w:sz w:val="20"/>
            <w:szCs w:val="24"/>
            <w:lang w:val="en-GB" w:eastAsia="ar-SA"/>
          </w:rPr>
          <w:t xml:space="preserve"> identical </w:t>
        </w:r>
      </w:ins>
      <w:ins w:id="236" w:author="Patrick LE BOEUF" w:date="2017-12-02T16:17:00Z">
        <w:r w:rsidR="000E62FA">
          <w:rPr>
            <w:rFonts w:ascii="Times New Roman" w:eastAsia="Times New Roman" w:hAnsi="Times New Roman" w:cs="Times New Roman"/>
            <w:sz w:val="20"/>
            <w:szCs w:val="24"/>
            <w:lang w:val="en-GB" w:eastAsia="ar-SA"/>
          </w:rPr>
          <w:t>instances of E62</w:t>
        </w:r>
      </w:ins>
      <w:ins w:id="237" w:author="Patrick LE BOEUF" w:date="2017-12-02T16:15:00Z">
        <w:r w:rsidRPr="00CD2DB4">
          <w:rPr>
            <w:rFonts w:ascii="Times New Roman" w:eastAsia="Times New Roman" w:hAnsi="Times New Roman" w:cs="Times New Roman"/>
            <w:sz w:val="20"/>
            <w:szCs w:val="24"/>
            <w:lang w:val="en-GB" w:eastAsia="ar-SA"/>
          </w:rPr>
          <w:t xml:space="preserve"> </w:t>
        </w:r>
      </w:ins>
      <w:ins w:id="238" w:author="Patrick LE BOEUF" w:date="2017-12-02T16:17:00Z">
        <w:r w:rsidR="000E62FA">
          <w:rPr>
            <w:rFonts w:ascii="Times New Roman" w:eastAsia="Times New Roman" w:hAnsi="Times New Roman" w:cs="Times New Roman"/>
            <w:sz w:val="20"/>
            <w:szCs w:val="24"/>
            <w:lang w:val="en-GB" w:eastAsia="ar-SA"/>
          </w:rPr>
          <w:t>S</w:t>
        </w:r>
      </w:ins>
      <w:ins w:id="239" w:author="Patrick LE BOEUF" w:date="2017-12-02T16:15:00Z">
        <w:r w:rsidRPr="00CD2DB4">
          <w:rPr>
            <w:rFonts w:ascii="Times New Roman" w:eastAsia="Times New Roman" w:hAnsi="Times New Roman" w:cs="Times New Roman"/>
            <w:sz w:val="20"/>
            <w:szCs w:val="24"/>
            <w:lang w:val="en-GB" w:eastAsia="ar-SA"/>
          </w:rPr>
          <w:t xml:space="preserve">tring and yet remain distinct, as long as they either refer to distinct instances of </w:t>
        </w:r>
      </w:ins>
      <w:ins w:id="240" w:author="Patrick LE BOEUF" w:date="2017-12-02T16:17:00Z">
        <w:r w:rsidR="000E62FA">
          <w:rPr>
            <w:rFonts w:ascii="Times New Roman" w:eastAsia="Times New Roman" w:hAnsi="Times New Roman" w:cs="Times New Roman"/>
            <w:sz w:val="20"/>
            <w:szCs w:val="24"/>
            <w:lang w:val="en-GB" w:eastAsia="ar-SA"/>
          </w:rPr>
          <w:t>E1 CRM E</w:t>
        </w:r>
      </w:ins>
      <w:ins w:id="241" w:author="Patrick LE BOEUF" w:date="2017-12-02T16:15:00Z">
        <w:r w:rsidRPr="00CD2DB4">
          <w:rPr>
            <w:rFonts w:ascii="Times New Roman" w:eastAsia="Times New Roman" w:hAnsi="Times New Roman" w:cs="Times New Roman"/>
            <w:sz w:val="20"/>
            <w:szCs w:val="24"/>
            <w:lang w:val="en-GB" w:eastAsia="ar-SA"/>
          </w:rPr>
          <w:t xml:space="preserve">ntity, or </w:t>
        </w:r>
      </w:ins>
      <w:ins w:id="242" w:author="Patrick LE BOEUF" w:date="2017-12-02T16:17:00Z">
        <w:r w:rsidR="000E62FA">
          <w:rPr>
            <w:rFonts w:ascii="Times New Roman" w:eastAsia="Times New Roman" w:hAnsi="Times New Roman" w:cs="Times New Roman"/>
            <w:sz w:val="20"/>
            <w:szCs w:val="24"/>
            <w:lang w:val="en-GB" w:eastAsia="ar-SA"/>
          </w:rPr>
          <w:t xml:space="preserve">as long as they are associated with distinct instances of other classes through </w:t>
        </w:r>
      </w:ins>
      <w:ins w:id="243" w:author="Patrick LE BOEUF" w:date="2017-12-02T16:19:00Z">
        <w:r w:rsidR="000E62FA">
          <w:rPr>
            <w:rFonts w:ascii="Times New Roman" w:eastAsia="Times New Roman" w:hAnsi="Times New Roman" w:cs="Times New Roman"/>
            <w:sz w:val="20"/>
            <w:szCs w:val="24"/>
            <w:lang w:val="en-GB" w:eastAsia="ar-SA"/>
          </w:rPr>
          <w:t xml:space="preserve">one or more than one of the </w:t>
        </w:r>
      </w:ins>
      <w:ins w:id="244" w:author="Patrick LE BOEUF" w:date="2017-12-02T16:18:00Z">
        <w:r w:rsidR="000E62FA">
          <w:rPr>
            <w:rFonts w:ascii="Times New Roman" w:eastAsia="Times New Roman" w:hAnsi="Times New Roman" w:cs="Times New Roman"/>
            <w:sz w:val="20"/>
            <w:szCs w:val="24"/>
            <w:lang w:val="en-GB" w:eastAsia="ar-SA"/>
          </w:rPr>
          <w:t xml:space="preserve">other </w:t>
        </w:r>
      </w:ins>
      <w:ins w:id="245" w:author="Patrick LE BOEUF" w:date="2017-12-02T16:17:00Z">
        <w:r w:rsidR="000E62FA">
          <w:rPr>
            <w:rFonts w:ascii="Times New Roman" w:eastAsia="Times New Roman" w:hAnsi="Times New Roman" w:cs="Times New Roman"/>
            <w:sz w:val="20"/>
            <w:szCs w:val="24"/>
            <w:lang w:val="en-GB" w:eastAsia="ar-SA"/>
          </w:rPr>
          <w:t xml:space="preserve">properties </w:t>
        </w:r>
      </w:ins>
      <w:ins w:id="246" w:author="Patrick LE BOEUF" w:date="2017-12-02T16:18:00Z">
        <w:r w:rsidR="000E62FA">
          <w:rPr>
            <w:rFonts w:ascii="Times New Roman" w:eastAsia="Times New Roman" w:hAnsi="Times New Roman" w:cs="Times New Roman"/>
            <w:sz w:val="20"/>
            <w:szCs w:val="24"/>
            <w:lang w:val="en-GB" w:eastAsia="ar-SA"/>
          </w:rPr>
          <w:t xml:space="preserve">of the F12 </w:t>
        </w:r>
        <w:proofErr w:type="spellStart"/>
        <w:r w:rsidR="000E62FA">
          <w:rPr>
            <w:rFonts w:ascii="Times New Roman" w:eastAsia="Times New Roman" w:hAnsi="Times New Roman" w:cs="Times New Roman"/>
            <w:sz w:val="20"/>
            <w:szCs w:val="24"/>
            <w:lang w:val="en-GB" w:eastAsia="ar-SA"/>
          </w:rPr>
          <w:t>Nomen</w:t>
        </w:r>
        <w:proofErr w:type="spellEnd"/>
        <w:r w:rsidR="000E62FA">
          <w:rPr>
            <w:rFonts w:ascii="Times New Roman" w:eastAsia="Times New Roman" w:hAnsi="Times New Roman" w:cs="Times New Roman"/>
            <w:sz w:val="20"/>
            <w:szCs w:val="24"/>
            <w:lang w:val="en-GB" w:eastAsia="ar-SA"/>
          </w:rPr>
          <w:t xml:space="preserve"> class </w:t>
        </w:r>
      </w:ins>
      <w:ins w:id="247" w:author="Patrick LE BOEUF" w:date="2017-12-02T16:15:00Z">
        <w:r w:rsidRPr="00CD2DB4">
          <w:rPr>
            <w:rFonts w:ascii="Times New Roman" w:eastAsia="Times New Roman" w:hAnsi="Times New Roman" w:cs="Times New Roman"/>
            <w:sz w:val="20"/>
            <w:szCs w:val="24"/>
            <w:lang w:val="en-GB" w:eastAsia="ar-SA"/>
          </w:rPr>
          <w:t xml:space="preserve">(while referring to the same instance of </w:t>
        </w:r>
      </w:ins>
      <w:ins w:id="248" w:author="Patrick LE BOEUF" w:date="2017-12-02T16:18:00Z">
        <w:r w:rsidR="000E62FA">
          <w:rPr>
            <w:rFonts w:ascii="Times New Roman" w:eastAsia="Times New Roman" w:hAnsi="Times New Roman" w:cs="Times New Roman"/>
            <w:sz w:val="20"/>
            <w:szCs w:val="24"/>
            <w:lang w:val="en-GB" w:eastAsia="ar-SA"/>
          </w:rPr>
          <w:t>E1 CRM E</w:t>
        </w:r>
      </w:ins>
      <w:ins w:id="249" w:author="Patrick LE BOEUF" w:date="2017-12-02T16:15:00Z">
        <w:r w:rsidRPr="00CD2DB4">
          <w:rPr>
            <w:rFonts w:ascii="Times New Roman" w:eastAsia="Times New Roman" w:hAnsi="Times New Roman" w:cs="Times New Roman"/>
            <w:sz w:val="20"/>
            <w:szCs w:val="24"/>
            <w:lang w:val="en-GB" w:eastAsia="ar-SA"/>
          </w:rPr>
          <w:t>ntity).</w:t>
        </w:r>
      </w:ins>
    </w:p>
    <w:p w:rsidR="000E62FA" w:rsidRDefault="000E62FA" w:rsidP="00CD2DB4">
      <w:pPr>
        <w:widowControl w:val="0"/>
        <w:suppressAutoHyphens/>
        <w:autoSpaceDE w:val="0"/>
        <w:spacing w:before="120" w:after="120" w:line="240" w:lineRule="auto"/>
        <w:ind w:left="1418"/>
        <w:jc w:val="both"/>
        <w:rPr>
          <w:ins w:id="250" w:author="Patrick LE BOEUF" w:date="2017-12-02T16:23:00Z"/>
          <w:rFonts w:ascii="Times New Roman" w:eastAsia="Times New Roman" w:hAnsi="Times New Roman" w:cs="Times New Roman"/>
          <w:sz w:val="20"/>
          <w:szCs w:val="24"/>
          <w:lang w:val="en-GB" w:eastAsia="ar-SA"/>
        </w:rPr>
      </w:pPr>
      <w:ins w:id="251" w:author="Patrick LE BOEUF" w:date="2017-12-02T16:20:00Z">
        <w:r w:rsidRPr="000E62FA">
          <w:rPr>
            <w:rFonts w:ascii="Times New Roman" w:eastAsia="Times New Roman" w:hAnsi="Times New Roman" w:cs="Times New Roman"/>
            <w:sz w:val="20"/>
            <w:szCs w:val="24"/>
            <w:lang w:val="en-GB" w:eastAsia="ar-SA"/>
          </w:rPr>
          <w:t>A</w:t>
        </w:r>
        <w:r>
          <w:rPr>
            <w:rFonts w:ascii="Times New Roman" w:eastAsia="Times New Roman" w:hAnsi="Times New Roman" w:cs="Times New Roman"/>
            <w:sz w:val="20"/>
            <w:szCs w:val="24"/>
            <w:lang w:val="en-GB" w:eastAsia="ar-SA"/>
          </w:rPr>
          <w:t>n instance of F12</w:t>
        </w:r>
        <w:r w:rsidRPr="000E62FA">
          <w:rPr>
            <w:rFonts w:ascii="Times New Roman" w:eastAsia="Times New Roman" w:hAnsi="Times New Roman" w:cs="Times New Roman"/>
            <w:sz w:val="20"/>
            <w:szCs w:val="24"/>
            <w:lang w:val="en-GB" w:eastAsia="ar-SA"/>
          </w:rPr>
          <w:t xml:space="preserve"> </w:t>
        </w:r>
        <w:proofErr w:type="spellStart"/>
        <w:r>
          <w:rPr>
            <w:rFonts w:ascii="Times New Roman" w:eastAsia="Times New Roman" w:hAnsi="Times New Roman" w:cs="Times New Roman"/>
            <w:sz w:val="20"/>
            <w:szCs w:val="24"/>
            <w:lang w:val="en-GB" w:eastAsia="ar-SA"/>
          </w:rPr>
          <w:t>N</w:t>
        </w:r>
        <w:r w:rsidRPr="000E62FA">
          <w:rPr>
            <w:rFonts w:ascii="Times New Roman" w:eastAsia="Times New Roman" w:hAnsi="Times New Roman" w:cs="Times New Roman"/>
            <w:sz w:val="20"/>
            <w:szCs w:val="24"/>
            <w:lang w:val="en-GB" w:eastAsia="ar-SA"/>
          </w:rPr>
          <w:t>omen</w:t>
        </w:r>
        <w:proofErr w:type="spellEnd"/>
        <w:r w:rsidRPr="000E62FA">
          <w:rPr>
            <w:rFonts w:ascii="Times New Roman" w:eastAsia="Times New Roman" w:hAnsi="Times New Roman" w:cs="Times New Roman"/>
            <w:sz w:val="20"/>
            <w:szCs w:val="24"/>
            <w:lang w:val="en-GB" w:eastAsia="ar-SA"/>
          </w:rPr>
          <w:t xml:space="preserve"> associates a combination of signs with an instance of </w:t>
        </w:r>
        <w:r>
          <w:rPr>
            <w:rFonts w:ascii="Times New Roman" w:eastAsia="Times New Roman" w:hAnsi="Times New Roman" w:cs="Times New Roman"/>
            <w:sz w:val="20"/>
            <w:szCs w:val="24"/>
            <w:lang w:val="en-GB" w:eastAsia="ar-SA"/>
          </w:rPr>
          <w:t>E1 CRM E</w:t>
        </w:r>
        <w:r w:rsidRPr="000E62FA">
          <w:rPr>
            <w:rFonts w:ascii="Times New Roman" w:eastAsia="Times New Roman" w:hAnsi="Times New Roman" w:cs="Times New Roman"/>
            <w:sz w:val="20"/>
            <w:szCs w:val="24"/>
            <w:lang w:val="en-GB" w:eastAsia="ar-SA"/>
          </w:rPr>
          <w:t xml:space="preserve">ntity on the basis of a cultural or linguistic convention: by associating a </w:t>
        </w:r>
        <w:proofErr w:type="spellStart"/>
        <w:r w:rsidRPr="000E62FA">
          <w:rPr>
            <w:rFonts w:ascii="Times New Roman" w:eastAsia="Times New Roman" w:hAnsi="Times New Roman" w:cs="Times New Roman"/>
            <w:sz w:val="20"/>
            <w:szCs w:val="24"/>
            <w:lang w:val="en-GB" w:eastAsia="ar-SA"/>
          </w:rPr>
          <w:t>nomen</w:t>
        </w:r>
        <w:proofErr w:type="spellEnd"/>
        <w:r w:rsidRPr="000E62FA">
          <w:rPr>
            <w:rFonts w:ascii="Times New Roman" w:eastAsia="Times New Roman" w:hAnsi="Times New Roman" w:cs="Times New Roman"/>
            <w:sz w:val="20"/>
            <w:szCs w:val="24"/>
            <w:lang w:val="en-GB" w:eastAsia="ar-SA"/>
          </w:rPr>
          <w:t xml:space="preserve"> string with a</w:t>
        </w:r>
        <w:r>
          <w:rPr>
            <w:rFonts w:ascii="Times New Roman" w:eastAsia="Times New Roman" w:hAnsi="Times New Roman" w:cs="Times New Roman"/>
            <w:sz w:val="20"/>
            <w:szCs w:val="24"/>
            <w:lang w:val="en-GB" w:eastAsia="ar-SA"/>
          </w:rPr>
          <w:t>nything</w:t>
        </w:r>
        <w:r w:rsidRPr="000E62FA">
          <w:rPr>
            <w:rFonts w:ascii="Times New Roman" w:eastAsia="Times New Roman" w:hAnsi="Times New Roman" w:cs="Times New Roman"/>
            <w:sz w:val="20"/>
            <w:szCs w:val="24"/>
            <w:lang w:val="en-GB" w:eastAsia="ar-SA"/>
          </w:rPr>
          <w:t xml:space="preserve">, the </w:t>
        </w:r>
        <w:r>
          <w:rPr>
            <w:rFonts w:ascii="Times New Roman" w:eastAsia="Times New Roman" w:hAnsi="Times New Roman" w:cs="Times New Roman"/>
            <w:sz w:val="20"/>
            <w:szCs w:val="24"/>
            <w:lang w:val="en-GB" w:eastAsia="ar-SA"/>
          </w:rPr>
          <w:t>instance of F12</w:t>
        </w:r>
        <w:r w:rsidRPr="000E62FA">
          <w:rPr>
            <w:rFonts w:ascii="Times New Roman" w:eastAsia="Times New Roman" w:hAnsi="Times New Roman" w:cs="Times New Roman"/>
            <w:sz w:val="20"/>
            <w:szCs w:val="24"/>
            <w:lang w:val="en-GB" w:eastAsia="ar-SA"/>
          </w:rPr>
          <w:t xml:space="preserve"> </w:t>
        </w:r>
        <w:proofErr w:type="spellStart"/>
        <w:r>
          <w:rPr>
            <w:rFonts w:ascii="Times New Roman" w:eastAsia="Times New Roman" w:hAnsi="Times New Roman" w:cs="Times New Roman"/>
            <w:sz w:val="20"/>
            <w:szCs w:val="24"/>
            <w:lang w:val="en-GB" w:eastAsia="ar-SA"/>
          </w:rPr>
          <w:t>N</w:t>
        </w:r>
        <w:r w:rsidRPr="000E62FA">
          <w:rPr>
            <w:rFonts w:ascii="Times New Roman" w:eastAsia="Times New Roman" w:hAnsi="Times New Roman" w:cs="Times New Roman"/>
            <w:sz w:val="20"/>
            <w:szCs w:val="24"/>
            <w:lang w:val="en-GB" w:eastAsia="ar-SA"/>
          </w:rPr>
          <w:t>omen</w:t>
        </w:r>
        <w:proofErr w:type="spellEnd"/>
        <w:r w:rsidRPr="000E62FA">
          <w:rPr>
            <w:rFonts w:ascii="Times New Roman" w:eastAsia="Times New Roman" w:hAnsi="Times New Roman" w:cs="Times New Roman"/>
            <w:sz w:val="20"/>
            <w:szCs w:val="24"/>
            <w:lang w:val="en-GB" w:eastAsia="ar-SA"/>
          </w:rPr>
          <w:t xml:space="preserve"> establishes a meaning that is not inherent in the </w:t>
        </w:r>
      </w:ins>
      <w:ins w:id="252" w:author="Patrick LE BOEUF" w:date="2017-12-02T16:21:00Z">
        <w:r>
          <w:rPr>
            <w:rFonts w:ascii="Times New Roman" w:eastAsia="Times New Roman" w:hAnsi="Times New Roman" w:cs="Times New Roman"/>
            <w:sz w:val="20"/>
            <w:szCs w:val="24"/>
            <w:lang w:val="en-GB" w:eastAsia="ar-SA"/>
          </w:rPr>
          <w:t>instance of E62 S</w:t>
        </w:r>
      </w:ins>
      <w:ins w:id="253" w:author="Patrick LE BOEUF" w:date="2017-12-02T16:20:00Z">
        <w:r w:rsidRPr="000E62FA">
          <w:rPr>
            <w:rFonts w:ascii="Times New Roman" w:eastAsia="Times New Roman" w:hAnsi="Times New Roman" w:cs="Times New Roman"/>
            <w:sz w:val="20"/>
            <w:szCs w:val="24"/>
            <w:lang w:val="en-GB" w:eastAsia="ar-SA"/>
          </w:rPr>
          <w:t xml:space="preserve">tring </w:t>
        </w:r>
      </w:ins>
      <w:ins w:id="254" w:author="Patrick LE BOEUF" w:date="2017-12-02T16:21:00Z">
        <w:r>
          <w:rPr>
            <w:rFonts w:ascii="Times New Roman" w:eastAsia="Times New Roman" w:hAnsi="Times New Roman" w:cs="Times New Roman"/>
            <w:sz w:val="20"/>
            <w:szCs w:val="24"/>
            <w:lang w:val="en-GB" w:eastAsia="ar-SA"/>
          </w:rPr>
          <w:t>that is associated with it</w:t>
        </w:r>
      </w:ins>
      <w:ins w:id="255" w:author="Patrick LE BOEUF" w:date="2017-12-02T16:20:00Z">
        <w:r w:rsidRPr="000E62FA">
          <w:rPr>
            <w:rFonts w:ascii="Times New Roman" w:eastAsia="Times New Roman" w:hAnsi="Times New Roman" w:cs="Times New Roman"/>
            <w:sz w:val="20"/>
            <w:szCs w:val="24"/>
            <w:lang w:val="en-GB" w:eastAsia="ar-SA"/>
          </w:rPr>
          <w:t xml:space="preserve">. Depending on context of use, </w:t>
        </w:r>
        <w:proofErr w:type="spellStart"/>
        <w:r w:rsidRPr="000E62FA">
          <w:rPr>
            <w:rFonts w:ascii="Times New Roman" w:eastAsia="Times New Roman" w:hAnsi="Times New Roman" w:cs="Times New Roman"/>
            <w:sz w:val="20"/>
            <w:szCs w:val="24"/>
            <w:lang w:val="en-GB" w:eastAsia="ar-SA"/>
          </w:rPr>
          <w:t>nomens</w:t>
        </w:r>
        <w:proofErr w:type="spellEnd"/>
        <w:r w:rsidRPr="000E62FA">
          <w:rPr>
            <w:rFonts w:ascii="Times New Roman" w:eastAsia="Times New Roman" w:hAnsi="Times New Roman" w:cs="Times New Roman"/>
            <w:sz w:val="20"/>
            <w:szCs w:val="24"/>
            <w:lang w:val="en-GB" w:eastAsia="ar-SA"/>
          </w:rPr>
          <w:t xml:space="preserve"> </w:t>
        </w:r>
      </w:ins>
      <w:ins w:id="256" w:author="Patrick LE BOEUF" w:date="2017-12-02T16:21:00Z">
        <w:r>
          <w:rPr>
            <w:rFonts w:ascii="Times New Roman" w:eastAsia="Times New Roman" w:hAnsi="Times New Roman" w:cs="Times New Roman"/>
            <w:sz w:val="20"/>
            <w:szCs w:val="24"/>
            <w:lang w:val="en-GB" w:eastAsia="ar-SA"/>
          </w:rPr>
          <w:t>associated with</w:t>
        </w:r>
      </w:ins>
      <w:ins w:id="257" w:author="Patrick LE BOEUF" w:date="2017-12-02T16:20:00Z">
        <w:r w:rsidRPr="000E62FA">
          <w:rPr>
            <w:rFonts w:ascii="Times New Roman" w:eastAsia="Times New Roman" w:hAnsi="Times New Roman" w:cs="Times New Roman"/>
            <w:sz w:val="20"/>
            <w:szCs w:val="24"/>
            <w:lang w:val="en-GB" w:eastAsia="ar-SA"/>
          </w:rPr>
          <w:t xml:space="preserve"> identical string</w:t>
        </w:r>
      </w:ins>
      <w:ins w:id="258" w:author="Patrick LE BOEUF" w:date="2017-12-02T16:21:00Z">
        <w:r>
          <w:rPr>
            <w:rFonts w:ascii="Times New Roman" w:eastAsia="Times New Roman" w:hAnsi="Times New Roman" w:cs="Times New Roman"/>
            <w:sz w:val="20"/>
            <w:szCs w:val="24"/>
            <w:lang w:val="en-GB" w:eastAsia="ar-SA"/>
          </w:rPr>
          <w:t>s</w:t>
        </w:r>
      </w:ins>
      <w:ins w:id="259" w:author="Patrick LE BOEUF" w:date="2017-12-02T16:20:00Z">
        <w:r w:rsidRPr="000E62FA">
          <w:rPr>
            <w:rFonts w:ascii="Times New Roman" w:eastAsia="Times New Roman" w:hAnsi="Times New Roman" w:cs="Times New Roman"/>
            <w:sz w:val="20"/>
            <w:szCs w:val="24"/>
            <w:lang w:val="en-GB" w:eastAsia="ar-SA"/>
          </w:rPr>
          <w:t xml:space="preserve"> can involve instances of different </w:t>
        </w:r>
      </w:ins>
      <w:ins w:id="260" w:author="Patrick LE BOEUF" w:date="2017-12-02T16:22:00Z">
        <w:r>
          <w:rPr>
            <w:rFonts w:ascii="Times New Roman" w:eastAsia="Times New Roman" w:hAnsi="Times New Roman" w:cs="Times New Roman"/>
            <w:sz w:val="20"/>
            <w:szCs w:val="24"/>
            <w:lang w:val="en-GB" w:eastAsia="ar-SA"/>
          </w:rPr>
          <w:t>things</w:t>
        </w:r>
      </w:ins>
      <w:ins w:id="261" w:author="Patrick LE BOEUF" w:date="2017-12-02T16:20:00Z">
        <w:r w:rsidRPr="000E62FA">
          <w:rPr>
            <w:rFonts w:ascii="Times New Roman" w:eastAsia="Times New Roman" w:hAnsi="Times New Roman" w:cs="Times New Roman"/>
            <w:sz w:val="20"/>
            <w:szCs w:val="24"/>
            <w:lang w:val="en-GB" w:eastAsia="ar-SA"/>
          </w:rPr>
          <w:t xml:space="preserve"> in the real world even within the same language (polysemy and homonymy). Conversely, the same </w:t>
        </w:r>
      </w:ins>
      <w:ins w:id="262" w:author="Patrick LE BOEUF" w:date="2017-12-02T16:22:00Z">
        <w:r>
          <w:rPr>
            <w:rFonts w:ascii="Times New Roman" w:eastAsia="Times New Roman" w:hAnsi="Times New Roman" w:cs="Times New Roman"/>
            <w:sz w:val="20"/>
            <w:szCs w:val="24"/>
            <w:lang w:val="en-GB" w:eastAsia="ar-SA"/>
          </w:rPr>
          <w:t>thing</w:t>
        </w:r>
      </w:ins>
      <w:ins w:id="263" w:author="Patrick LE BOEUF" w:date="2017-12-02T16:20:00Z">
        <w:r w:rsidRPr="000E62FA">
          <w:rPr>
            <w:rFonts w:ascii="Times New Roman" w:eastAsia="Times New Roman" w:hAnsi="Times New Roman" w:cs="Times New Roman"/>
            <w:sz w:val="20"/>
            <w:szCs w:val="24"/>
            <w:lang w:val="en-GB" w:eastAsia="ar-SA"/>
          </w:rPr>
          <w:t xml:space="preserve"> can be referred to through any number of </w:t>
        </w:r>
        <w:proofErr w:type="spellStart"/>
        <w:r w:rsidRPr="000E62FA">
          <w:rPr>
            <w:rFonts w:ascii="Times New Roman" w:eastAsia="Times New Roman" w:hAnsi="Times New Roman" w:cs="Times New Roman"/>
            <w:sz w:val="20"/>
            <w:szCs w:val="24"/>
            <w:lang w:val="en-GB" w:eastAsia="ar-SA"/>
          </w:rPr>
          <w:t>nomens</w:t>
        </w:r>
        <w:proofErr w:type="spellEnd"/>
        <w:r w:rsidRPr="000E62FA">
          <w:rPr>
            <w:rFonts w:ascii="Times New Roman" w:eastAsia="Times New Roman" w:hAnsi="Times New Roman" w:cs="Times New Roman"/>
            <w:sz w:val="20"/>
            <w:szCs w:val="24"/>
            <w:lang w:val="en-GB" w:eastAsia="ar-SA"/>
          </w:rPr>
          <w:t xml:space="preserve"> (synonymy). In the controlled environment of a bibliographic information system, though, synonymy is avoided and the </w:t>
        </w:r>
      </w:ins>
      <w:ins w:id="264" w:author="Patrick LE BOEUF" w:date="2017-12-02T16:22:00Z">
        <w:r>
          <w:rPr>
            <w:rFonts w:ascii="Times New Roman" w:eastAsia="Times New Roman" w:hAnsi="Times New Roman" w:cs="Times New Roman"/>
            <w:sz w:val="20"/>
            <w:szCs w:val="24"/>
            <w:lang w:val="en-GB" w:eastAsia="ar-SA"/>
          </w:rPr>
          <w:t>instances of E62 S</w:t>
        </w:r>
      </w:ins>
      <w:ins w:id="265" w:author="Patrick LE BOEUF" w:date="2017-12-02T16:20:00Z">
        <w:r w:rsidRPr="000E62FA">
          <w:rPr>
            <w:rFonts w:ascii="Times New Roman" w:eastAsia="Times New Roman" w:hAnsi="Times New Roman" w:cs="Times New Roman"/>
            <w:sz w:val="20"/>
            <w:szCs w:val="24"/>
            <w:lang w:val="en-GB" w:eastAsia="ar-SA"/>
          </w:rPr>
          <w:t xml:space="preserve">tring </w:t>
        </w:r>
      </w:ins>
      <w:ins w:id="266" w:author="Patrick LE BOEUF" w:date="2017-12-02T16:22:00Z">
        <w:r>
          <w:rPr>
            <w:rFonts w:ascii="Times New Roman" w:eastAsia="Times New Roman" w:hAnsi="Times New Roman" w:cs="Times New Roman"/>
            <w:sz w:val="20"/>
            <w:szCs w:val="24"/>
            <w:lang w:val="en-GB" w:eastAsia="ar-SA"/>
          </w:rPr>
          <w:t xml:space="preserve">associated with a given instance of 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w:t>
        </w:r>
      </w:ins>
      <w:ins w:id="267" w:author="Patrick LE BOEUF" w:date="2017-12-02T16:20:00Z">
        <w:r w:rsidRPr="000E62FA">
          <w:rPr>
            <w:rFonts w:ascii="Times New Roman" w:eastAsia="Times New Roman" w:hAnsi="Times New Roman" w:cs="Times New Roman"/>
            <w:sz w:val="20"/>
            <w:szCs w:val="24"/>
            <w:lang w:val="en-GB" w:eastAsia="ar-SA"/>
          </w:rPr>
          <w:t xml:space="preserve">would generally be disambiguated, so that each </w:t>
        </w:r>
        <w:proofErr w:type="spellStart"/>
        <w:r w:rsidRPr="000E62FA">
          <w:rPr>
            <w:rFonts w:ascii="Times New Roman" w:eastAsia="Times New Roman" w:hAnsi="Times New Roman" w:cs="Times New Roman"/>
            <w:sz w:val="20"/>
            <w:szCs w:val="24"/>
            <w:lang w:val="en-GB" w:eastAsia="ar-SA"/>
          </w:rPr>
          <w:t>nomen</w:t>
        </w:r>
        <w:proofErr w:type="spellEnd"/>
        <w:r w:rsidRPr="000E62FA">
          <w:rPr>
            <w:rFonts w:ascii="Times New Roman" w:eastAsia="Times New Roman" w:hAnsi="Times New Roman" w:cs="Times New Roman"/>
            <w:sz w:val="20"/>
            <w:szCs w:val="24"/>
            <w:lang w:val="en-GB" w:eastAsia="ar-SA"/>
          </w:rPr>
          <w:t xml:space="preserve"> string is associated with only one instance of </w:t>
        </w:r>
      </w:ins>
      <w:ins w:id="268" w:author="Patrick LE BOEUF" w:date="2017-12-02T16:23:00Z">
        <w:r>
          <w:rPr>
            <w:rFonts w:ascii="Times New Roman" w:eastAsia="Times New Roman" w:hAnsi="Times New Roman" w:cs="Times New Roman"/>
            <w:sz w:val="20"/>
            <w:szCs w:val="24"/>
            <w:lang w:val="en-GB" w:eastAsia="ar-SA"/>
          </w:rPr>
          <w:t>E1 CRM E</w:t>
        </w:r>
      </w:ins>
      <w:ins w:id="269" w:author="Patrick LE BOEUF" w:date="2017-12-02T16:20:00Z">
        <w:r w:rsidRPr="000E62FA">
          <w:rPr>
            <w:rFonts w:ascii="Times New Roman" w:eastAsia="Times New Roman" w:hAnsi="Times New Roman" w:cs="Times New Roman"/>
            <w:sz w:val="20"/>
            <w:szCs w:val="24"/>
            <w:lang w:val="en-GB" w:eastAsia="ar-SA"/>
          </w:rPr>
          <w:t>ntity within the specific scheme.</w:t>
        </w:r>
      </w:ins>
    </w:p>
    <w:p w:rsidR="000E62FA" w:rsidRDefault="000E62FA" w:rsidP="00CD2DB4">
      <w:pPr>
        <w:widowControl w:val="0"/>
        <w:suppressAutoHyphens/>
        <w:autoSpaceDE w:val="0"/>
        <w:spacing w:before="120" w:after="120" w:line="240" w:lineRule="auto"/>
        <w:ind w:left="1418"/>
        <w:jc w:val="both"/>
        <w:rPr>
          <w:ins w:id="270" w:author="Patrick LE BOEUF" w:date="2017-12-02T16:26:00Z"/>
          <w:rFonts w:ascii="Times New Roman" w:eastAsia="Times New Roman" w:hAnsi="Times New Roman" w:cs="Times New Roman"/>
          <w:sz w:val="20"/>
          <w:szCs w:val="24"/>
          <w:lang w:val="en-GB" w:eastAsia="ar-SA"/>
        </w:rPr>
      </w:pPr>
      <w:ins w:id="271" w:author="Patrick LE BOEUF" w:date="2017-12-02T16:23:00Z">
        <w:r w:rsidRPr="000E62FA">
          <w:rPr>
            <w:rFonts w:ascii="Times New Roman" w:eastAsia="Times New Roman" w:hAnsi="Times New Roman" w:cs="Times New Roman"/>
            <w:sz w:val="20"/>
            <w:szCs w:val="24"/>
            <w:lang w:val="en-GB" w:eastAsia="ar-SA"/>
          </w:rPr>
          <w:t>The identity of a</w:t>
        </w:r>
        <w:r>
          <w:rPr>
            <w:rFonts w:ascii="Times New Roman" w:eastAsia="Times New Roman" w:hAnsi="Times New Roman" w:cs="Times New Roman"/>
            <w:sz w:val="20"/>
            <w:szCs w:val="24"/>
            <w:lang w:val="en-GB" w:eastAsia="ar-SA"/>
          </w:rPr>
          <w:t>n instance of F12</w:t>
        </w:r>
        <w:r w:rsidRPr="000E62FA">
          <w:rPr>
            <w:rFonts w:ascii="Times New Roman" w:eastAsia="Times New Roman" w:hAnsi="Times New Roman" w:cs="Times New Roman"/>
            <w:sz w:val="20"/>
            <w:szCs w:val="24"/>
            <w:lang w:val="en-GB" w:eastAsia="ar-SA"/>
          </w:rPr>
          <w:t xml:space="preserve"> </w:t>
        </w:r>
        <w:proofErr w:type="spellStart"/>
        <w:r>
          <w:rPr>
            <w:rFonts w:ascii="Times New Roman" w:eastAsia="Times New Roman" w:hAnsi="Times New Roman" w:cs="Times New Roman"/>
            <w:sz w:val="20"/>
            <w:szCs w:val="24"/>
            <w:lang w:val="en-GB" w:eastAsia="ar-SA"/>
          </w:rPr>
          <w:t>N</w:t>
        </w:r>
        <w:r w:rsidRPr="000E62FA">
          <w:rPr>
            <w:rFonts w:ascii="Times New Roman" w:eastAsia="Times New Roman" w:hAnsi="Times New Roman" w:cs="Times New Roman"/>
            <w:sz w:val="20"/>
            <w:szCs w:val="24"/>
            <w:lang w:val="en-GB" w:eastAsia="ar-SA"/>
          </w:rPr>
          <w:t>omen</w:t>
        </w:r>
        <w:proofErr w:type="spellEnd"/>
        <w:r w:rsidRPr="000E62FA">
          <w:rPr>
            <w:rFonts w:ascii="Times New Roman" w:eastAsia="Times New Roman" w:hAnsi="Times New Roman" w:cs="Times New Roman"/>
            <w:sz w:val="20"/>
            <w:szCs w:val="24"/>
            <w:lang w:val="en-GB" w:eastAsia="ar-SA"/>
          </w:rPr>
          <w:t xml:space="preserve"> is determined by the combination of the </w:t>
        </w:r>
        <w:r>
          <w:rPr>
            <w:rFonts w:ascii="Times New Roman" w:eastAsia="Times New Roman" w:hAnsi="Times New Roman" w:cs="Times New Roman"/>
            <w:sz w:val="20"/>
            <w:szCs w:val="24"/>
            <w:lang w:val="en-GB" w:eastAsia="ar-SA"/>
          </w:rPr>
          <w:t>thing</w:t>
        </w:r>
        <w:r w:rsidRPr="000E62FA">
          <w:rPr>
            <w:rFonts w:ascii="Times New Roman" w:eastAsia="Times New Roman" w:hAnsi="Times New Roman" w:cs="Times New Roman"/>
            <w:sz w:val="20"/>
            <w:szCs w:val="24"/>
            <w:lang w:val="en-GB" w:eastAsia="ar-SA"/>
          </w:rPr>
          <w:t xml:space="preserve"> it </w:t>
        </w:r>
      </w:ins>
      <w:ins w:id="272" w:author="Patrick LE BOEUF" w:date="2017-12-02T16:24:00Z">
        <w:r>
          <w:rPr>
            <w:rFonts w:ascii="Times New Roman" w:eastAsia="Times New Roman" w:hAnsi="Times New Roman" w:cs="Times New Roman"/>
            <w:sz w:val="20"/>
            <w:szCs w:val="24"/>
            <w:lang w:val="en-GB" w:eastAsia="ar-SA"/>
          </w:rPr>
          <w:t>refers to</w:t>
        </w:r>
      </w:ins>
      <w:ins w:id="273" w:author="Patrick LE BOEUF" w:date="2017-12-02T16:23:00Z">
        <w:r w:rsidRPr="000E62FA">
          <w:rPr>
            <w:rFonts w:ascii="Times New Roman" w:eastAsia="Times New Roman" w:hAnsi="Times New Roman" w:cs="Times New Roman"/>
            <w:sz w:val="20"/>
            <w:szCs w:val="24"/>
            <w:lang w:val="en-GB" w:eastAsia="ar-SA"/>
          </w:rPr>
          <w:t xml:space="preserve">, the choice and order of the symbols used within </w:t>
        </w:r>
      </w:ins>
      <w:ins w:id="274" w:author="Patrick LE BOEUF" w:date="2017-12-02T16:24:00Z">
        <w:r>
          <w:rPr>
            <w:rFonts w:ascii="Times New Roman" w:eastAsia="Times New Roman" w:hAnsi="Times New Roman" w:cs="Times New Roman"/>
            <w:sz w:val="20"/>
            <w:szCs w:val="24"/>
            <w:lang w:val="en-GB" w:eastAsia="ar-SA"/>
          </w:rPr>
          <w:t>the instance of E62</w:t>
        </w:r>
      </w:ins>
      <w:ins w:id="275" w:author="Patrick LE BOEUF" w:date="2017-12-02T16:23:00Z">
        <w:r w:rsidRPr="000E62FA">
          <w:rPr>
            <w:rFonts w:ascii="Times New Roman" w:eastAsia="Times New Roman" w:hAnsi="Times New Roman" w:cs="Times New Roman"/>
            <w:sz w:val="20"/>
            <w:szCs w:val="24"/>
            <w:lang w:val="en-GB" w:eastAsia="ar-SA"/>
          </w:rPr>
          <w:t xml:space="preserve"> </w:t>
        </w:r>
      </w:ins>
      <w:ins w:id="276" w:author="Patrick LE BOEUF" w:date="2017-12-02T16:24:00Z">
        <w:r>
          <w:rPr>
            <w:rFonts w:ascii="Times New Roman" w:eastAsia="Times New Roman" w:hAnsi="Times New Roman" w:cs="Times New Roman"/>
            <w:sz w:val="20"/>
            <w:szCs w:val="24"/>
            <w:lang w:val="en-GB" w:eastAsia="ar-SA"/>
          </w:rPr>
          <w:t>S</w:t>
        </w:r>
      </w:ins>
      <w:ins w:id="277" w:author="Patrick LE BOEUF" w:date="2017-12-02T16:23:00Z">
        <w:r w:rsidRPr="000E62FA">
          <w:rPr>
            <w:rFonts w:ascii="Times New Roman" w:eastAsia="Times New Roman" w:hAnsi="Times New Roman" w:cs="Times New Roman"/>
            <w:sz w:val="20"/>
            <w:szCs w:val="24"/>
            <w:lang w:val="en-GB" w:eastAsia="ar-SA"/>
          </w:rPr>
          <w:t xml:space="preserve">tring </w:t>
        </w:r>
      </w:ins>
      <w:ins w:id="278" w:author="Patrick LE BOEUF" w:date="2017-12-02T16:24:00Z">
        <w:r>
          <w:rPr>
            <w:rFonts w:ascii="Times New Roman" w:eastAsia="Times New Roman" w:hAnsi="Times New Roman" w:cs="Times New Roman"/>
            <w:sz w:val="20"/>
            <w:szCs w:val="24"/>
            <w:lang w:val="en-GB" w:eastAsia="ar-SA"/>
          </w:rPr>
          <w:t>that represents it</w:t>
        </w:r>
      </w:ins>
      <w:ins w:id="279" w:author="Patrick LE BOEUF" w:date="2017-12-02T16:23:00Z">
        <w:r w:rsidRPr="000E62FA">
          <w:rPr>
            <w:rFonts w:ascii="Times New Roman" w:eastAsia="Times New Roman" w:hAnsi="Times New Roman" w:cs="Times New Roman"/>
            <w:sz w:val="20"/>
            <w:szCs w:val="24"/>
            <w:lang w:val="en-GB" w:eastAsia="ar-SA"/>
          </w:rPr>
          <w:t xml:space="preserve">, and the </w:t>
        </w:r>
      </w:ins>
      <w:ins w:id="280" w:author="Patrick LE BOEUF" w:date="2017-12-02T16:24:00Z">
        <w:r>
          <w:rPr>
            <w:rFonts w:ascii="Times New Roman" w:eastAsia="Times New Roman" w:hAnsi="Times New Roman" w:cs="Times New Roman"/>
            <w:sz w:val="20"/>
            <w:szCs w:val="24"/>
            <w:lang w:val="en-GB" w:eastAsia="ar-SA"/>
          </w:rPr>
          <w:t xml:space="preserve">specific instances of the various classes with which it is associated through all other properties of </w:t>
        </w:r>
      </w:ins>
      <w:ins w:id="281" w:author="Patrick LE BOEUF" w:date="2017-12-02T16:25:00Z">
        <w:r>
          <w:rPr>
            <w:rFonts w:ascii="Times New Roman" w:eastAsia="Times New Roman" w:hAnsi="Times New Roman" w:cs="Times New Roman"/>
            <w:sz w:val="20"/>
            <w:szCs w:val="24"/>
            <w:lang w:val="en-GB" w:eastAsia="ar-SA"/>
          </w:rPr>
          <w:t xml:space="preserve">the </w:t>
        </w:r>
      </w:ins>
      <w:ins w:id="282" w:author="Patrick LE BOEUF" w:date="2017-12-02T16:24:00Z">
        <w:r>
          <w:rPr>
            <w:rFonts w:ascii="Times New Roman" w:eastAsia="Times New Roman" w:hAnsi="Times New Roman" w:cs="Times New Roman"/>
            <w:sz w:val="20"/>
            <w:szCs w:val="24"/>
            <w:lang w:val="en-GB" w:eastAsia="ar-SA"/>
          </w:rPr>
          <w:t xml:space="preserve">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class</w:t>
        </w:r>
      </w:ins>
      <w:ins w:id="283" w:author="Patrick LE BOEUF" w:date="2017-12-02T16:23:00Z">
        <w:r w:rsidRPr="000E62FA">
          <w:rPr>
            <w:rFonts w:ascii="Times New Roman" w:eastAsia="Times New Roman" w:hAnsi="Times New Roman" w:cs="Times New Roman"/>
            <w:sz w:val="20"/>
            <w:szCs w:val="24"/>
            <w:lang w:val="en-GB" w:eastAsia="ar-SA"/>
          </w:rPr>
          <w:t xml:space="preserve">. Variation in the symbols used (such as transliteration into another script) or variation in their ordering usually results in a </w:t>
        </w:r>
      </w:ins>
      <w:ins w:id="284" w:author="Patrick LE BOEUF" w:date="2017-12-02T16:25:00Z">
        <w:r>
          <w:rPr>
            <w:rFonts w:ascii="Times New Roman" w:eastAsia="Times New Roman" w:hAnsi="Times New Roman" w:cs="Times New Roman"/>
            <w:sz w:val="20"/>
            <w:szCs w:val="24"/>
            <w:lang w:val="en-GB" w:eastAsia="ar-SA"/>
          </w:rPr>
          <w:t xml:space="preserve">distinct instance of F12 </w:t>
        </w:r>
        <w:proofErr w:type="spellStart"/>
        <w:r>
          <w:rPr>
            <w:rFonts w:ascii="Times New Roman" w:eastAsia="Times New Roman" w:hAnsi="Times New Roman" w:cs="Times New Roman"/>
            <w:sz w:val="20"/>
            <w:szCs w:val="24"/>
            <w:lang w:val="en-GB" w:eastAsia="ar-SA"/>
          </w:rPr>
          <w:t>N</w:t>
        </w:r>
      </w:ins>
      <w:ins w:id="285" w:author="Patrick LE BOEUF" w:date="2017-12-02T16:23:00Z">
        <w:r w:rsidRPr="000E62FA">
          <w:rPr>
            <w:rFonts w:ascii="Times New Roman" w:eastAsia="Times New Roman" w:hAnsi="Times New Roman" w:cs="Times New Roman"/>
            <w:sz w:val="20"/>
            <w:szCs w:val="24"/>
            <w:lang w:val="en-GB" w:eastAsia="ar-SA"/>
          </w:rPr>
          <w:t>omen</w:t>
        </w:r>
        <w:proofErr w:type="spellEnd"/>
        <w:r w:rsidRPr="000E62FA">
          <w:rPr>
            <w:rFonts w:ascii="Times New Roman" w:eastAsia="Times New Roman" w:hAnsi="Times New Roman" w:cs="Times New Roman"/>
            <w:sz w:val="20"/>
            <w:szCs w:val="24"/>
            <w:lang w:val="en-GB" w:eastAsia="ar-SA"/>
          </w:rPr>
          <w:t xml:space="preserve">, but variation in the visual representation of the symbols present in the </w:t>
        </w:r>
      </w:ins>
      <w:ins w:id="286" w:author="Patrick LE BOEUF" w:date="2017-12-02T16:25:00Z">
        <w:r w:rsidR="003A39F3">
          <w:rPr>
            <w:rFonts w:ascii="Times New Roman" w:eastAsia="Times New Roman" w:hAnsi="Times New Roman" w:cs="Times New Roman"/>
            <w:sz w:val="20"/>
            <w:szCs w:val="24"/>
            <w:lang w:val="en-GB" w:eastAsia="ar-SA"/>
          </w:rPr>
          <w:t>instance of E62 St</w:t>
        </w:r>
      </w:ins>
      <w:ins w:id="287" w:author="Patrick LE BOEUF" w:date="2017-12-02T16:23:00Z">
        <w:r w:rsidRPr="000E62FA">
          <w:rPr>
            <w:rFonts w:ascii="Times New Roman" w:eastAsia="Times New Roman" w:hAnsi="Times New Roman" w:cs="Times New Roman"/>
            <w:sz w:val="20"/>
            <w:szCs w:val="24"/>
            <w:lang w:val="en-GB" w:eastAsia="ar-SA"/>
          </w:rPr>
          <w:t xml:space="preserve">ring </w:t>
        </w:r>
      </w:ins>
      <w:ins w:id="288" w:author="Patrick LE BOEUF" w:date="2017-12-02T16:26:00Z">
        <w:r w:rsidR="003A39F3">
          <w:rPr>
            <w:rFonts w:ascii="Times New Roman" w:eastAsia="Times New Roman" w:hAnsi="Times New Roman" w:cs="Times New Roman"/>
            <w:sz w:val="20"/>
            <w:szCs w:val="24"/>
            <w:lang w:val="en-GB" w:eastAsia="ar-SA"/>
          </w:rPr>
          <w:t xml:space="preserve">that represents the instance of F12 </w:t>
        </w:r>
        <w:proofErr w:type="spellStart"/>
        <w:r w:rsidR="003A39F3">
          <w:rPr>
            <w:rFonts w:ascii="Times New Roman" w:eastAsia="Times New Roman" w:hAnsi="Times New Roman" w:cs="Times New Roman"/>
            <w:sz w:val="20"/>
            <w:szCs w:val="24"/>
            <w:lang w:val="en-GB" w:eastAsia="ar-SA"/>
          </w:rPr>
          <w:t>Nomen</w:t>
        </w:r>
        <w:proofErr w:type="spellEnd"/>
        <w:r w:rsidR="003A39F3">
          <w:rPr>
            <w:rFonts w:ascii="Times New Roman" w:eastAsia="Times New Roman" w:hAnsi="Times New Roman" w:cs="Times New Roman"/>
            <w:sz w:val="20"/>
            <w:szCs w:val="24"/>
            <w:lang w:val="en-GB" w:eastAsia="ar-SA"/>
          </w:rPr>
          <w:t xml:space="preserve"> </w:t>
        </w:r>
      </w:ins>
      <w:ins w:id="289" w:author="Patrick LE BOEUF" w:date="2017-12-02T16:23:00Z">
        <w:r w:rsidRPr="000E62FA">
          <w:rPr>
            <w:rFonts w:ascii="Times New Roman" w:eastAsia="Times New Roman" w:hAnsi="Times New Roman" w:cs="Times New Roman"/>
            <w:sz w:val="20"/>
            <w:szCs w:val="24"/>
            <w:lang w:val="en-GB" w:eastAsia="ar-SA"/>
          </w:rPr>
          <w:t xml:space="preserve">(such as different fonts that may be used to present alpha-numeric or character strings) does not result in a different </w:t>
        </w:r>
        <w:proofErr w:type="spellStart"/>
        <w:r w:rsidRPr="000E62FA">
          <w:rPr>
            <w:rFonts w:ascii="Times New Roman" w:eastAsia="Times New Roman" w:hAnsi="Times New Roman" w:cs="Times New Roman"/>
            <w:sz w:val="20"/>
            <w:szCs w:val="24"/>
            <w:lang w:val="en-GB" w:eastAsia="ar-SA"/>
          </w:rPr>
          <w:t>nomen</w:t>
        </w:r>
        <w:proofErr w:type="spellEnd"/>
        <w:r w:rsidRPr="000E62FA">
          <w:rPr>
            <w:rFonts w:ascii="Times New Roman" w:eastAsia="Times New Roman" w:hAnsi="Times New Roman" w:cs="Times New Roman"/>
            <w:sz w:val="20"/>
            <w:szCs w:val="24"/>
            <w:lang w:val="en-GB" w:eastAsia="ar-SA"/>
          </w:rPr>
          <w:t xml:space="preserve"> string.</w:t>
        </w:r>
      </w:ins>
    </w:p>
    <w:p w:rsidR="003A39F3" w:rsidRDefault="003A39F3" w:rsidP="00CD2DB4">
      <w:pPr>
        <w:widowControl w:val="0"/>
        <w:suppressAutoHyphens/>
        <w:autoSpaceDE w:val="0"/>
        <w:spacing w:before="120" w:after="120" w:line="240" w:lineRule="auto"/>
        <w:ind w:left="1418"/>
        <w:jc w:val="both"/>
        <w:rPr>
          <w:ins w:id="290" w:author="Patrick LE BOEUF" w:date="2017-12-02T16:27:00Z"/>
          <w:rFonts w:ascii="Times New Roman" w:eastAsia="Times New Roman" w:hAnsi="Times New Roman" w:cs="Times New Roman"/>
          <w:sz w:val="20"/>
          <w:szCs w:val="24"/>
          <w:lang w:val="en-GB" w:eastAsia="ar-SA"/>
        </w:rPr>
      </w:pPr>
      <w:ins w:id="291" w:author="Patrick LE BOEUF" w:date="2017-12-02T16:26:00Z">
        <w:r>
          <w:rPr>
            <w:rFonts w:ascii="Times New Roman" w:eastAsia="Times New Roman" w:hAnsi="Times New Roman" w:cs="Times New Roman"/>
            <w:sz w:val="20"/>
            <w:szCs w:val="24"/>
            <w:lang w:val="en-GB" w:eastAsia="ar-SA"/>
          </w:rPr>
          <w:t xml:space="preserve">Instances of F12 </w:t>
        </w:r>
        <w:proofErr w:type="spellStart"/>
        <w:r w:rsidRPr="003A39F3">
          <w:rPr>
            <w:rFonts w:ascii="Times New Roman" w:eastAsia="Times New Roman" w:hAnsi="Times New Roman" w:cs="Times New Roman"/>
            <w:sz w:val="20"/>
            <w:szCs w:val="24"/>
            <w:lang w:val="en-GB" w:eastAsia="ar-SA"/>
          </w:rPr>
          <w:t>Nomen</w:t>
        </w:r>
        <w:proofErr w:type="spellEnd"/>
        <w:r w:rsidRPr="003A39F3">
          <w:rPr>
            <w:rFonts w:ascii="Times New Roman" w:eastAsia="Times New Roman" w:hAnsi="Times New Roman" w:cs="Times New Roman"/>
            <w:sz w:val="20"/>
            <w:szCs w:val="24"/>
            <w:lang w:val="en-GB" w:eastAsia="ar-SA"/>
          </w:rPr>
          <w:t xml:space="preserve"> are assigned and associated with instances of </w:t>
        </w:r>
        <w:r>
          <w:rPr>
            <w:rFonts w:ascii="Times New Roman" w:eastAsia="Times New Roman" w:hAnsi="Times New Roman" w:cs="Times New Roman"/>
            <w:sz w:val="20"/>
            <w:szCs w:val="24"/>
            <w:lang w:val="en-GB" w:eastAsia="ar-SA"/>
          </w:rPr>
          <w:t>E1 CRM Entity</w:t>
        </w:r>
        <w:r w:rsidRPr="003A39F3">
          <w:rPr>
            <w:rFonts w:ascii="Times New Roman" w:eastAsia="Times New Roman" w:hAnsi="Times New Roman" w:cs="Times New Roman"/>
            <w:sz w:val="20"/>
            <w:szCs w:val="24"/>
            <w:lang w:val="en-GB" w:eastAsia="ar-SA"/>
          </w:rPr>
          <w:t xml:space="preserve"> either formally (such as by bibliographic agencies) or informally through common usage. When </w:t>
        </w:r>
      </w:ins>
      <w:ins w:id="292" w:author="Patrick LE BOEUF" w:date="2017-12-02T16:27:00Z">
        <w:r>
          <w:rPr>
            <w:rFonts w:ascii="Times New Roman" w:eastAsia="Times New Roman" w:hAnsi="Times New Roman" w:cs="Times New Roman"/>
            <w:sz w:val="20"/>
            <w:szCs w:val="24"/>
            <w:lang w:val="en-GB" w:eastAsia="ar-SA"/>
          </w:rPr>
          <w:t xml:space="preserve">they </w:t>
        </w:r>
      </w:ins>
      <w:ins w:id="293" w:author="Patrick LE BOEUF" w:date="2017-12-02T16:26:00Z">
        <w:r w:rsidRPr="003A39F3">
          <w:rPr>
            <w:rFonts w:ascii="Times New Roman" w:eastAsia="Times New Roman" w:hAnsi="Times New Roman" w:cs="Times New Roman"/>
            <w:sz w:val="20"/>
            <w:szCs w:val="24"/>
            <w:lang w:val="en-GB" w:eastAsia="ar-SA"/>
          </w:rPr>
          <w:t xml:space="preserve">are assigned formally, the construction of the </w:t>
        </w:r>
      </w:ins>
      <w:ins w:id="294" w:author="Patrick LE BOEUF" w:date="2017-12-02T16:27:00Z">
        <w:r>
          <w:rPr>
            <w:rFonts w:ascii="Times New Roman" w:eastAsia="Times New Roman" w:hAnsi="Times New Roman" w:cs="Times New Roman"/>
            <w:sz w:val="20"/>
            <w:szCs w:val="24"/>
            <w:lang w:val="en-GB" w:eastAsia="ar-SA"/>
          </w:rPr>
          <w:t>instances of E62 S</w:t>
        </w:r>
      </w:ins>
      <w:ins w:id="295" w:author="Patrick LE BOEUF" w:date="2017-12-02T16:26:00Z">
        <w:r w:rsidRPr="003A39F3">
          <w:rPr>
            <w:rFonts w:ascii="Times New Roman" w:eastAsia="Times New Roman" w:hAnsi="Times New Roman" w:cs="Times New Roman"/>
            <w:sz w:val="20"/>
            <w:szCs w:val="24"/>
            <w:lang w:val="en-GB" w:eastAsia="ar-SA"/>
          </w:rPr>
          <w:t xml:space="preserve">tring </w:t>
        </w:r>
      </w:ins>
      <w:ins w:id="296" w:author="Patrick LE BOEUF" w:date="2017-12-02T16:27:00Z">
        <w:r>
          <w:rPr>
            <w:rFonts w:ascii="Times New Roman" w:eastAsia="Times New Roman" w:hAnsi="Times New Roman" w:cs="Times New Roman"/>
            <w:sz w:val="20"/>
            <w:szCs w:val="24"/>
            <w:lang w:val="en-GB" w:eastAsia="ar-SA"/>
          </w:rPr>
          <w:t>that represent them</w:t>
        </w:r>
      </w:ins>
      <w:ins w:id="297" w:author="Patrick LE BOEUF" w:date="2017-12-02T16:26:00Z">
        <w:r w:rsidRPr="003A39F3">
          <w:rPr>
            <w:rFonts w:ascii="Times New Roman" w:eastAsia="Times New Roman" w:hAnsi="Times New Roman" w:cs="Times New Roman"/>
            <w:sz w:val="20"/>
            <w:szCs w:val="24"/>
            <w:lang w:val="en-GB" w:eastAsia="ar-SA"/>
          </w:rPr>
          <w:t xml:space="preserve"> may follow predetermined rules.</w:t>
        </w:r>
      </w:ins>
    </w:p>
    <w:p w:rsidR="003A39F3" w:rsidRDefault="003A39F3" w:rsidP="00CD2DB4">
      <w:pPr>
        <w:widowControl w:val="0"/>
        <w:suppressAutoHyphens/>
        <w:autoSpaceDE w:val="0"/>
        <w:spacing w:before="120" w:after="120" w:line="240" w:lineRule="auto"/>
        <w:ind w:left="1418"/>
        <w:jc w:val="both"/>
        <w:rPr>
          <w:ins w:id="298" w:author="Patrick LE BOEUF" w:date="2017-12-02T16:15:00Z"/>
          <w:rFonts w:ascii="Times New Roman" w:eastAsia="Times New Roman" w:hAnsi="Times New Roman" w:cs="Times New Roman"/>
          <w:sz w:val="20"/>
          <w:szCs w:val="24"/>
          <w:lang w:val="en-GB" w:eastAsia="ar-SA"/>
        </w:rPr>
      </w:pPr>
      <w:ins w:id="299" w:author="Patrick LE BOEUF" w:date="2017-12-02T16:30:00Z">
        <w:r>
          <w:rPr>
            <w:rFonts w:ascii="Times New Roman" w:eastAsia="Times New Roman" w:hAnsi="Times New Roman" w:cs="Times New Roman"/>
            <w:sz w:val="20"/>
            <w:szCs w:val="24"/>
            <w:lang w:val="en-GB" w:eastAsia="ar-SA"/>
          </w:rPr>
          <w:t>The act of naming something</w:t>
        </w:r>
      </w:ins>
      <w:ins w:id="300" w:author="Patrick LE BOEUF" w:date="2017-12-02T16:32:00Z">
        <w:r>
          <w:rPr>
            <w:rFonts w:ascii="Times New Roman" w:eastAsia="Times New Roman" w:hAnsi="Times New Roman" w:cs="Times New Roman"/>
            <w:sz w:val="20"/>
            <w:szCs w:val="24"/>
            <w:lang w:val="en-GB" w:eastAsia="ar-SA"/>
          </w:rPr>
          <w:t xml:space="preserve"> may involve the combination of various symbolic objects, which may be instances of 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in </w:t>
        </w:r>
      </w:ins>
      <w:ins w:id="301" w:author="Patrick LE BOEUF" w:date="2017-12-02T16:35:00Z">
        <w:r>
          <w:rPr>
            <w:rFonts w:ascii="Times New Roman" w:eastAsia="Times New Roman" w:hAnsi="Times New Roman" w:cs="Times New Roman"/>
            <w:sz w:val="20"/>
            <w:szCs w:val="24"/>
            <w:lang w:val="en-GB" w:eastAsia="ar-SA"/>
          </w:rPr>
          <w:t>their own right</w:t>
        </w:r>
      </w:ins>
      <w:ins w:id="302" w:author="Patrick LE BOEUF" w:date="2017-12-02T16:32:00Z">
        <w:r>
          <w:rPr>
            <w:rFonts w:ascii="Times New Roman" w:eastAsia="Times New Roman" w:hAnsi="Times New Roman" w:cs="Times New Roman"/>
            <w:sz w:val="20"/>
            <w:szCs w:val="24"/>
            <w:lang w:val="en-GB" w:eastAsia="ar-SA"/>
          </w:rPr>
          <w:t xml:space="preserve">, and therefore refer to distinct instances of E1 CRM Entity, or </w:t>
        </w:r>
      </w:ins>
      <w:ins w:id="303" w:author="Patrick LE BOEUF" w:date="2017-12-02T16:35:00Z">
        <w:r>
          <w:rPr>
            <w:rFonts w:ascii="Times New Roman" w:eastAsia="Times New Roman" w:hAnsi="Times New Roman" w:cs="Times New Roman"/>
            <w:sz w:val="20"/>
            <w:szCs w:val="24"/>
            <w:lang w:val="en-GB" w:eastAsia="ar-SA"/>
          </w:rPr>
          <w:t>just be used as qualifiers.</w:t>
        </w:r>
        <w:r w:rsidR="00D07EAA">
          <w:rPr>
            <w:rFonts w:ascii="Times New Roman" w:eastAsia="Times New Roman" w:hAnsi="Times New Roman" w:cs="Times New Roman"/>
            <w:sz w:val="20"/>
            <w:szCs w:val="24"/>
            <w:lang w:val="en-GB" w:eastAsia="ar-SA"/>
          </w:rPr>
          <w:t xml:space="preserve"> A frequent example is provided by the tradition consisting of naming persons by juxtaposing a given name (such as 'John')</w:t>
        </w:r>
      </w:ins>
      <w:ins w:id="304" w:author="Patrick LE BOEUF" w:date="2017-12-02T16:37:00Z">
        <w:r w:rsidR="00D07EAA">
          <w:rPr>
            <w:rFonts w:ascii="Times New Roman" w:eastAsia="Times New Roman" w:hAnsi="Times New Roman" w:cs="Times New Roman"/>
            <w:sz w:val="20"/>
            <w:szCs w:val="24"/>
            <w:lang w:val="en-GB" w:eastAsia="ar-SA"/>
          </w:rPr>
          <w:t>,</w:t>
        </w:r>
      </w:ins>
      <w:ins w:id="305" w:author="Patrick LE BOEUF" w:date="2017-12-02T16:35:00Z">
        <w:r w:rsidR="00D07EAA">
          <w:rPr>
            <w:rFonts w:ascii="Times New Roman" w:eastAsia="Times New Roman" w:hAnsi="Times New Roman" w:cs="Times New Roman"/>
            <w:sz w:val="20"/>
            <w:szCs w:val="24"/>
            <w:lang w:val="en-GB" w:eastAsia="ar-SA"/>
          </w:rPr>
          <w:t xml:space="preserve"> and a last name (such as 'Smith')</w:t>
        </w:r>
      </w:ins>
      <w:ins w:id="306" w:author="Patrick LE BOEUF" w:date="2017-12-02T16:37:00Z">
        <w:r w:rsidR="00D07EAA">
          <w:rPr>
            <w:rFonts w:ascii="Times New Roman" w:eastAsia="Times New Roman" w:hAnsi="Times New Roman" w:cs="Times New Roman"/>
            <w:sz w:val="20"/>
            <w:szCs w:val="24"/>
            <w:lang w:val="en-GB" w:eastAsia="ar-SA"/>
          </w:rPr>
          <w:t xml:space="preserve"> which </w:t>
        </w:r>
      </w:ins>
      <w:ins w:id="307" w:author="Patrick LE BOEUF" w:date="2017-12-02T16:38:00Z">
        <w:r w:rsidR="00D07EAA">
          <w:rPr>
            <w:rFonts w:ascii="Times New Roman" w:eastAsia="Times New Roman" w:hAnsi="Times New Roman" w:cs="Times New Roman"/>
            <w:sz w:val="20"/>
            <w:szCs w:val="24"/>
            <w:lang w:val="en-GB" w:eastAsia="ar-SA"/>
          </w:rPr>
          <w:t xml:space="preserve">is shared by all members of the same </w:t>
        </w:r>
      </w:ins>
      <w:ins w:id="308" w:author="Patrick LE BOEUF" w:date="2017-12-02T16:37:00Z">
        <w:r w:rsidR="00D07EAA">
          <w:rPr>
            <w:rFonts w:ascii="Times New Roman" w:eastAsia="Times New Roman" w:hAnsi="Times New Roman" w:cs="Times New Roman"/>
            <w:sz w:val="20"/>
            <w:szCs w:val="24"/>
            <w:lang w:val="en-GB" w:eastAsia="ar-SA"/>
          </w:rPr>
          <w:t>family</w:t>
        </w:r>
      </w:ins>
      <w:ins w:id="309" w:author="Patrick LE BOEUF" w:date="2017-12-02T16:35:00Z">
        <w:r w:rsidR="00D07EAA">
          <w:rPr>
            <w:rFonts w:ascii="Times New Roman" w:eastAsia="Times New Roman" w:hAnsi="Times New Roman" w:cs="Times New Roman"/>
            <w:sz w:val="20"/>
            <w:szCs w:val="24"/>
            <w:lang w:val="en-GB" w:eastAsia="ar-SA"/>
          </w:rPr>
          <w:t>.</w:t>
        </w:r>
      </w:ins>
      <w:ins w:id="310" w:author="Patrick LE BOEUF" w:date="2017-12-02T16:39:00Z">
        <w:r w:rsidR="00D07EAA">
          <w:rPr>
            <w:rFonts w:ascii="Times New Roman" w:eastAsia="Times New Roman" w:hAnsi="Times New Roman" w:cs="Times New Roman"/>
            <w:sz w:val="20"/>
            <w:szCs w:val="24"/>
            <w:lang w:val="en-GB" w:eastAsia="ar-SA"/>
          </w:rPr>
          <w:t xml:space="preserve"> The given name alone can be sufficient to refer unambiguously to a given individual in a given context, but not in a wider context, in which the combination of given name plus last name proves necessary. Similarly, the combination of given name plus last name may b</w:t>
        </w:r>
      </w:ins>
      <w:ins w:id="311" w:author="Patrick LE BOEUF" w:date="2017-12-02T16:40:00Z">
        <w:r w:rsidR="00D07EAA">
          <w:rPr>
            <w:rFonts w:ascii="Times New Roman" w:eastAsia="Times New Roman" w:hAnsi="Times New Roman" w:cs="Times New Roman"/>
            <w:sz w:val="20"/>
            <w:szCs w:val="24"/>
            <w:lang w:val="en-GB" w:eastAsia="ar-SA"/>
          </w:rPr>
          <w:t xml:space="preserve">e ambiguous in an even wider context, in which case </w:t>
        </w:r>
      </w:ins>
      <w:ins w:id="312" w:author="Patrick LE BOEUF" w:date="2017-12-02T16:41:00Z">
        <w:r w:rsidR="00D07EAA">
          <w:rPr>
            <w:rFonts w:ascii="Times New Roman" w:eastAsia="Times New Roman" w:hAnsi="Times New Roman" w:cs="Times New Roman"/>
            <w:sz w:val="20"/>
            <w:szCs w:val="24"/>
            <w:lang w:val="en-GB" w:eastAsia="ar-SA"/>
          </w:rPr>
          <w:t>the need for further</w:t>
        </w:r>
      </w:ins>
      <w:ins w:id="313" w:author="Patrick LE BOEUF" w:date="2017-12-02T16:40:00Z">
        <w:r w:rsidR="00D07EAA">
          <w:rPr>
            <w:rFonts w:ascii="Times New Roman" w:eastAsia="Times New Roman" w:hAnsi="Times New Roman" w:cs="Times New Roman"/>
            <w:sz w:val="20"/>
            <w:szCs w:val="24"/>
            <w:lang w:val="en-GB" w:eastAsia="ar-SA"/>
          </w:rPr>
          <w:t xml:space="preserve"> </w:t>
        </w:r>
      </w:ins>
      <w:ins w:id="314" w:author="Patrick LE BOEUF" w:date="2017-12-02T16:41:00Z">
        <w:r w:rsidR="00D07EAA">
          <w:rPr>
            <w:rFonts w:ascii="Times New Roman" w:eastAsia="Times New Roman" w:hAnsi="Times New Roman" w:cs="Times New Roman"/>
            <w:sz w:val="20"/>
            <w:szCs w:val="24"/>
            <w:lang w:val="en-GB" w:eastAsia="ar-SA"/>
          </w:rPr>
          <w:t xml:space="preserve">qualifiers (such as a nickname, or, in the context of bibliographic control, dates and statement of occupation) can be felt. An instance of F12 </w:t>
        </w:r>
        <w:proofErr w:type="spellStart"/>
        <w:r w:rsidR="00D07EAA">
          <w:rPr>
            <w:rFonts w:ascii="Times New Roman" w:eastAsia="Times New Roman" w:hAnsi="Times New Roman" w:cs="Times New Roman"/>
            <w:sz w:val="20"/>
            <w:szCs w:val="24"/>
            <w:lang w:val="en-GB" w:eastAsia="ar-SA"/>
          </w:rPr>
          <w:t>Nomen</w:t>
        </w:r>
        <w:proofErr w:type="spellEnd"/>
        <w:r w:rsidR="00D07EAA">
          <w:rPr>
            <w:rFonts w:ascii="Times New Roman" w:eastAsia="Times New Roman" w:hAnsi="Times New Roman" w:cs="Times New Roman"/>
            <w:sz w:val="20"/>
            <w:szCs w:val="24"/>
            <w:lang w:val="en-GB" w:eastAsia="ar-SA"/>
          </w:rPr>
          <w:t xml:space="preserve"> can therefore be decomposed into further reifications that </w:t>
        </w:r>
      </w:ins>
      <w:ins w:id="315" w:author="Patrick LE BOEUF" w:date="2017-12-02T16:43:00Z">
        <w:r w:rsidR="00D07EAA">
          <w:rPr>
            <w:rFonts w:ascii="Times New Roman" w:eastAsia="Times New Roman" w:hAnsi="Times New Roman" w:cs="Times New Roman"/>
            <w:sz w:val="20"/>
            <w:szCs w:val="24"/>
            <w:lang w:val="en-GB" w:eastAsia="ar-SA"/>
          </w:rPr>
          <w:t>refer to distinct things</w:t>
        </w:r>
      </w:ins>
      <w:ins w:id="316" w:author="Patrick LE BOEUF" w:date="2017-12-02T16:45:00Z">
        <w:r w:rsidR="00D07EAA">
          <w:rPr>
            <w:rFonts w:ascii="Times New Roman" w:eastAsia="Times New Roman" w:hAnsi="Times New Roman" w:cs="Times New Roman"/>
            <w:sz w:val="20"/>
            <w:szCs w:val="24"/>
            <w:lang w:val="en-GB" w:eastAsia="ar-SA"/>
          </w:rPr>
          <w:t xml:space="preserve"> through distinct strings</w:t>
        </w:r>
      </w:ins>
      <w:ins w:id="317" w:author="Patrick LE BOEUF" w:date="2017-12-02T16:43:00Z">
        <w:r w:rsidR="00D07EAA">
          <w:rPr>
            <w:rFonts w:ascii="Times New Roman" w:eastAsia="Times New Roman" w:hAnsi="Times New Roman" w:cs="Times New Roman"/>
            <w:sz w:val="20"/>
            <w:szCs w:val="24"/>
            <w:lang w:val="en-GB" w:eastAsia="ar-SA"/>
          </w:rPr>
          <w:t>, and/or instances of E</w:t>
        </w:r>
      </w:ins>
      <w:ins w:id="318" w:author="Patrick LE BOEUF" w:date="2017-12-02T16:44:00Z">
        <w:r w:rsidR="00D07EAA">
          <w:rPr>
            <w:rFonts w:ascii="Times New Roman" w:eastAsia="Times New Roman" w:hAnsi="Times New Roman" w:cs="Times New Roman"/>
            <w:sz w:val="20"/>
            <w:szCs w:val="24"/>
            <w:lang w:val="en-GB" w:eastAsia="ar-SA"/>
          </w:rPr>
          <w:t>90</w:t>
        </w:r>
      </w:ins>
      <w:ins w:id="319" w:author="Patrick LE BOEUF" w:date="2017-12-02T16:43:00Z">
        <w:r w:rsidR="00D07EAA">
          <w:rPr>
            <w:rFonts w:ascii="Times New Roman" w:eastAsia="Times New Roman" w:hAnsi="Times New Roman" w:cs="Times New Roman"/>
            <w:sz w:val="20"/>
            <w:szCs w:val="24"/>
            <w:lang w:val="en-GB" w:eastAsia="ar-SA"/>
          </w:rPr>
          <w:t xml:space="preserve"> Symbolic Object that serve merely as qualifiers</w:t>
        </w:r>
      </w:ins>
      <w:ins w:id="320" w:author="Patrick LE BOEUF" w:date="2017-12-02T16:44:00Z">
        <w:r w:rsidR="00D07EAA">
          <w:rPr>
            <w:rFonts w:ascii="Times New Roman" w:eastAsia="Times New Roman" w:hAnsi="Times New Roman" w:cs="Times New Roman"/>
            <w:sz w:val="20"/>
            <w:szCs w:val="24"/>
            <w:lang w:val="en-GB" w:eastAsia="ar-SA"/>
          </w:rPr>
          <w:t xml:space="preserve"> and do not refer to anything in particular</w:t>
        </w:r>
      </w:ins>
      <w:ins w:id="321" w:author="Patrick LE BOEUF" w:date="2017-12-02T16:43:00Z">
        <w:r w:rsidR="00D07EAA">
          <w:rPr>
            <w:rFonts w:ascii="Times New Roman" w:eastAsia="Times New Roman" w:hAnsi="Times New Roman" w:cs="Times New Roman"/>
            <w:sz w:val="20"/>
            <w:szCs w:val="24"/>
            <w:lang w:val="en-GB" w:eastAsia="ar-SA"/>
          </w:rPr>
          <w:t>.</w:t>
        </w:r>
      </w:ins>
    </w:p>
    <w:p w:rsidR="00CD2DB4" w:rsidRPr="00E05E38" w:rsidRDefault="00CD2DB4" w:rsidP="00CD2DB4">
      <w:pPr>
        <w:widowControl w:val="0"/>
        <w:suppressAutoHyphens/>
        <w:autoSpaceDE w:val="0"/>
        <w:spacing w:before="120" w:after="120" w:line="240" w:lineRule="auto"/>
        <w:ind w:left="1418"/>
        <w:jc w:val="both"/>
        <w:rPr>
          <w:rFonts w:ascii="Times New Roman" w:eastAsia="Times New Roman" w:hAnsi="Times New Roman" w:cs="Times New Roman"/>
          <w:sz w:val="20"/>
          <w:szCs w:val="24"/>
          <w:lang w:val="en-GB" w:eastAsia="ar-SA"/>
        </w:rPr>
      </w:pPr>
    </w:p>
    <w:p w:rsidR="00E05E38" w:rsidRPr="00E05E38" w:rsidRDefault="00E05E38" w:rsidP="00E05E38">
      <w:pPr>
        <w:widowControl w:val="0"/>
        <w:suppressAutoHyphens/>
        <w:autoSpaceDE w:val="0"/>
        <w:spacing w:before="120" w:after="120" w:line="240" w:lineRule="auto"/>
        <w:ind w:left="1418" w:hanging="1418"/>
        <w:jc w:val="both"/>
        <w:rPr>
          <w:rFonts w:ascii="Times New Roman" w:eastAsia="MS Hei"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r w:rsidRPr="00E05E38">
        <w:rPr>
          <w:rFonts w:ascii="MS Hei" w:eastAsia="MS Hei" w:hAnsi="MS Hei" w:cs="Times New Roman"/>
          <w:sz w:val="20"/>
          <w:szCs w:val="24"/>
          <w:lang w:val="en-GB" w:eastAsia="ar-SA"/>
        </w:rPr>
        <w:t>‘</w:t>
      </w:r>
      <w:proofErr w:type="spellStart"/>
      <w:r w:rsidRPr="00E05E38">
        <w:rPr>
          <w:rFonts w:ascii="Times New Roman" w:eastAsia="Times New Roman" w:hAnsi="Times New Roman" w:cs="MS Hei"/>
          <w:sz w:val="20"/>
          <w:szCs w:val="24"/>
          <w:rtl/>
          <w:lang w:val="en-GB" w:eastAsia="ar-SA"/>
        </w:rPr>
        <w:t>杜甫</w:t>
      </w:r>
      <w:proofErr w:type="spellEnd"/>
      <w:r w:rsidRPr="00E05E38">
        <w:rPr>
          <w:rFonts w:ascii="MS Hei" w:eastAsia="MS Hei" w:hAnsi="MS Hei" w:cs="Times New Roman"/>
          <w:sz w:val="20"/>
          <w:szCs w:val="24"/>
          <w:lang w:val="en-GB" w:eastAsia="ar-SA"/>
        </w:rPr>
        <w:t>’</w:t>
      </w:r>
      <w:r w:rsidRPr="00E05E38">
        <w:rPr>
          <w:rFonts w:ascii="Times New Roman" w:eastAsia="MS Hei" w:hAnsi="Times New Roman" w:cs="Times New Roman"/>
          <w:sz w:val="20"/>
          <w:szCs w:val="24"/>
          <w:lang w:val="en-GB" w:eastAsia="ar-SA"/>
        </w:rPr>
        <w:t xml:space="preserve">   [the name of a Chinese poet of the 8</w:t>
      </w:r>
      <w:r w:rsidRPr="00E05E38">
        <w:rPr>
          <w:rFonts w:ascii="Times New Roman" w:eastAsia="MS Hei" w:hAnsi="Times New Roman" w:cs="Times New Roman"/>
          <w:sz w:val="20"/>
          <w:szCs w:val="24"/>
          <w:vertAlign w:val="superscript"/>
          <w:lang w:val="en-GB" w:eastAsia="ar-SA"/>
        </w:rPr>
        <w:t>th</w:t>
      </w:r>
      <w:r w:rsidRPr="00E05E38">
        <w:rPr>
          <w:rFonts w:ascii="Times New Roman" w:eastAsia="MS Hei" w:hAnsi="Times New Roman" w:cs="Times New Roman"/>
          <w:sz w:val="20"/>
          <w:szCs w:val="24"/>
          <w:lang w:val="en-GB" w:eastAsia="ar-SA"/>
        </w:rPr>
        <w:t xml:space="preserve"> century, in simplified Chinese characters]</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‘Du Fu’   [Pinyin </w:t>
      </w:r>
      <w:proofErr w:type="spellStart"/>
      <w:r w:rsidRPr="00E05E38">
        <w:rPr>
          <w:rFonts w:ascii="Times New Roman" w:eastAsia="Times New Roman" w:hAnsi="Times New Roman" w:cs="Times New Roman"/>
          <w:sz w:val="20"/>
          <w:szCs w:val="24"/>
          <w:lang w:val="en-GB" w:eastAsia="ar-SA"/>
        </w:rPr>
        <w:t>romanised</w:t>
      </w:r>
      <w:proofErr w:type="spellEnd"/>
      <w:r w:rsidRPr="00E05E38">
        <w:rPr>
          <w:rFonts w:ascii="Times New Roman" w:eastAsia="Times New Roman" w:hAnsi="Times New Roman" w:cs="Times New Roman"/>
          <w:sz w:val="20"/>
          <w:szCs w:val="24"/>
          <w:lang w:val="en-GB" w:eastAsia="ar-SA"/>
        </w:rPr>
        <w:t xml:space="preserve"> form of the name of a Chinese poet of the 8</w:t>
      </w:r>
      <w:r w:rsidRPr="00E05E38">
        <w:rPr>
          <w:rFonts w:ascii="Times New Roman" w:eastAsia="Times New Roman" w:hAnsi="Times New Roman" w:cs="Times New Roman"/>
          <w:sz w:val="20"/>
          <w:szCs w:val="24"/>
          <w:vertAlign w:val="superscript"/>
          <w:lang w:val="en-GB" w:eastAsia="ar-SA"/>
        </w:rPr>
        <w:t>th</w:t>
      </w:r>
      <w:r w:rsidRPr="00E05E38">
        <w:rPr>
          <w:rFonts w:ascii="Times New Roman" w:eastAsia="Times New Roman" w:hAnsi="Times New Roman" w:cs="Times New Roman"/>
          <w:sz w:val="20"/>
          <w:szCs w:val="24"/>
          <w:lang w:val="en-GB" w:eastAsia="ar-SA"/>
        </w:rPr>
        <w:t xml:space="preserve"> century]</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Tu</w:t>
      </w:r>
      <w:proofErr w:type="spellEnd"/>
      <w:r w:rsidRPr="00E05E38">
        <w:rPr>
          <w:rFonts w:ascii="Times New Roman" w:eastAsia="Times New Roman" w:hAnsi="Times New Roman" w:cs="Times New Roman"/>
          <w:sz w:val="20"/>
          <w:szCs w:val="24"/>
          <w:lang w:val="en-GB" w:eastAsia="ar-SA"/>
        </w:rPr>
        <w:t xml:space="preserve"> Fu’   [another </w:t>
      </w:r>
      <w:proofErr w:type="spellStart"/>
      <w:r w:rsidRPr="00E05E38">
        <w:rPr>
          <w:rFonts w:ascii="Times New Roman" w:eastAsia="Times New Roman" w:hAnsi="Times New Roman" w:cs="Times New Roman"/>
          <w:sz w:val="20"/>
          <w:szCs w:val="24"/>
          <w:lang w:val="en-GB" w:eastAsia="ar-SA"/>
        </w:rPr>
        <w:t>romanised</w:t>
      </w:r>
      <w:proofErr w:type="spellEnd"/>
      <w:r w:rsidRPr="00E05E38">
        <w:rPr>
          <w:rFonts w:ascii="Times New Roman" w:eastAsia="Times New Roman" w:hAnsi="Times New Roman" w:cs="Times New Roman"/>
          <w:sz w:val="20"/>
          <w:szCs w:val="24"/>
          <w:lang w:val="en-GB" w:eastAsia="ar-SA"/>
        </w:rPr>
        <w:t xml:space="preserve"> form of the name of a Chinese poet of the 8</w:t>
      </w:r>
      <w:r w:rsidRPr="00E05E38">
        <w:rPr>
          <w:rFonts w:ascii="Times New Roman" w:eastAsia="Times New Roman" w:hAnsi="Times New Roman" w:cs="Times New Roman"/>
          <w:sz w:val="20"/>
          <w:szCs w:val="24"/>
          <w:vertAlign w:val="superscript"/>
          <w:lang w:val="en-GB" w:eastAsia="ar-SA"/>
        </w:rPr>
        <w:t>th</w:t>
      </w:r>
      <w:r w:rsidRPr="00E05E38">
        <w:rPr>
          <w:rFonts w:ascii="Times New Roman" w:eastAsia="Times New Roman" w:hAnsi="Times New Roman" w:cs="Times New Roman"/>
          <w:sz w:val="20"/>
          <w:szCs w:val="24"/>
          <w:lang w:val="en-GB" w:eastAsia="ar-SA"/>
        </w:rPr>
        <w:t xml:space="preserve"> century]</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Thơ</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Ðô</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Phu</w:t>
      </w:r>
      <w:proofErr w:type="spellEnd"/>
      <w:r w:rsidRPr="00E05E38">
        <w:rPr>
          <w:rFonts w:ascii="Times New Roman" w:eastAsia="Times New Roman" w:hAnsi="Times New Roman" w:cs="Times New Roman"/>
          <w:sz w:val="20"/>
          <w:szCs w:val="24"/>
          <w:lang w:val="en-GB" w:eastAsia="ar-SA"/>
        </w:rPr>
        <w:t>̉’   [Vietnamese form of the name of a Chinese poet of the 8</w:t>
      </w:r>
      <w:r w:rsidRPr="00E05E38">
        <w:rPr>
          <w:rFonts w:ascii="Times New Roman" w:eastAsia="Times New Roman" w:hAnsi="Times New Roman" w:cs="Times New Roman"/>
          <w:sz w:val="20"/>
          <w:szCs w:val="24"/>
          <w:vertAlign w:val="superscript"/>
          <w:lang w:val="en-GB" w:eastAsia="ar-SA"/>
        </w:rPr>
        <w:t>th</w:t>
      </w:r>
      <w:r w:rsidRPr="00E05E38">
        <w:rPr>
          <w:rFonts w:ascii="Times New Roman" w:eastAsia="Times New Roman" w:hAnsi="Times New Roman" w:cs="Times New Roman"/>
          <w:sz w:val="20"/>
          <w:szCs w:val="24"/>
          <w:lang w:val="en-GB" w:eastAsia="ar-SA"/>
        </w:rPr>
        <w:t xml:space="preserve"> century]</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w:t>
      </w:r>
      <w:r w:rsidRPr="00E05E38">
        <w:rPr>
          <w:rFonts w:ascii="Times New Roman" w:eastAsia="Times New Roman" w:hAnsi="Times New Roman" w:cs="Times New Roman"/>
          <w:b/>
          <w:bCs/>
          <w:sz w:val="20"/>
          <w:szCs w:val="24"/>
          <w:rtl/>
          <w:lang w:val="en-GB" w:eastAsia="ar-SA"/>
        </w:rPr>
        <w:t>جامعة صفاقس</w:t>
      </w:r>
      <w:r w:rsidRPr="00E05E38">
        <w:rPr>
          <w:rFonts w:ascii="Times New Roman" w:eastAsia="Times New Roman" w:hAnsi="Times New Roman" w:cs="Times New Roman"/>
          <w:sz w:val="20"/>
          <w:szCs w:val="24"/>
          <w:lang w:val="en-GB" w:eastAsia="ar-SA"/>
        </w:rPr>
        <w:t xml:space="preserve">’   [Arabic name of the </w:t>
      </w:r>
      <w:proofErr w:type="spellStart"/>
      <w:r w:rsidRPr="00E05E38">
        <w:rPr>
          <w:rFonts w:ascii="Times New Roman" w:eastAsia="Times New Roman" w:hAnsi="Times New Roman" w:cs="Times New Roman"/>
          <w:sz w:val="20"/>
          <w:szCs w:val="24"/>
          <w:lang w:val="en-GB" w:eastAsia="ar-SA"/>
        </w:rPr>
        <w:t>Sfax</w:t>
      </w:r>
      <w:proofErr w:type="spellEnd"/>
      <w:r w:rsidRPr="00E05E38">
        <w:rPr>
          <w:rFonts w:ascii="Times New Roman" w:eastAsia="Times New Roman" w:hAnsi="Times New Roman" w:cs="Times New Roman"/>
          <w:sz w:val="20"/>
          <w:szCs w:val="24"/>
          <w:lang w:val="en-GB" w:eastAsia="ar-SA"/>
        </w:rPr>
        <w:t xml:space="preserve"> University (Tunisia), in Arabic script]</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w:t>
      </w:r>
      <w:proofErr w:type="spellStart"/>
      <w:r w:rsidRPr="00E05E38">
        <w:rPr>
          <w:rFonts w:ascii="Arial" w:eastAsia="Arial Unicode MS" w:hAnsi="Arial" w:cs="Arial"/>
          <w:lang w:val="en-GB" w:eastAsia="ar-SA"/>
        </w:rPr>
        <w:t>Ğ</w:t>
      </w:r>
      <w:r w:rsidRPr="00E05E38">
        <w:rPr>
          <w:rFonts w:ascii="Times New Roman" w:eastAsia="Times New Roman" w:hAnsi="Times New Roman" w:cs="Times New Roman"/>
          <w:lang w:val="en-GB" w:eastAsia="ar-SA"/>
        </w:rPr>
        <w:t>āmi‘at</w:t>
      </w:r>
      <w:proofErr w:type="spellEnd"/>
      <w:r w:rsidRPr="00E05E38">
        <w:rPr>
          <w:rFonts w:ascii="Arial" w:eastAsia="Times New Roman" w:hAnsi="Arial" w:cs="Arial"/>
          <w:lang w:val="en-GB" w:eastAsia="ar-SA"/>
        </w:rPr>
        <w:t>̀̀</w:t>
      </w:r>
      <w:r w:rsidRPr="00E05E38">
        <w:rPr>
          <w:rFonts w:ascii="Times New Roman" w:eastAsia="Times New Roman" w:hAnsi="Times New Roman" w:cs="Times New Roman"/>
          <w:lang w:val="en-GB" w:eastAsia="ar-SA"/>
        </w:rPr>
        <w:t xml:space="preserve"> </w:t>
      </w:r>
      <w:proofErr w:type="spellStart"/>
      <w:r w:rsidRPr="00E05E38">
        <w:rPr>
          <w:rFonts w:ascii="Times New Roman" w:eastAsia="Times New Roman" w:hAnsi="Times New Roman" w:cs="Times New Roman"/>
          <w:lang w:val="en-GB" w:eastAsia="ar-SA"/>
        </w:rPr>
        <w:t>Ṣafāqis</w:t>
      </w:r>
      <w:proofErr w:type="spellEnd"/>
      <w:r w:rsidRPr="00E05E38">
        <w:rPr>
          <w:rFonts w:ascii="Times New Roman" w:eastAsia="Times New Roman" w:hAnsi="Times New Roman" w:cs="Times New Roman"/>
          <w:lang w:val="en-GB" w:eastAsia="ar-SA"/>
        </w:rPr>
        <w:t>’</w:t>
      </w:r>
      <w:r w:rsidRPr="00E05E38">
        <w:rPr>
          <w:rFonts w:ascii="Times New Roman" w:eastAsia="Times New Roman" w:hAnsi="Times New Roman" w:cs="Times New Roman"/>
          <w:sz w:val="20"/>
          <w:szCs w:val="24"/>
          <w:lang w:val="en-GB" w:eastAsia="ar-SA"/>
        </w:rPr>
        <w:t xml:space="preserve">   [Arabic name of the </w:t>
      </w:r>
      <w:proofErr w:type="spellStart"/>
      <w:r w:rsidRPr="00E05E38">
        <w:rPr>
          <w:rFonts w:ascii="Times New Roman" w:eastAsia="Times New Roman" w:hAnsi="Times New Roman" w:cs="Times New Roman"/>
          <w:sz w:val="20"/>
          <w:szCs w:val="24"/>
          <w:lang w:val="en-GB" w:eastAsia="ar-SA"/>
        </w:rPr>
        <w:t>Sfax</w:t>
      </w:r>
      <w:proofErr w:type="spellEnd"/>
      <w:r w:rsidRPr="00E05E38">
        <w:rPr>
          <w:rFonts w:ascii="Times New Roman" w:eastAsia="Times New Roman" w:hAnsi="Times New Roman" w:cs="Times New Roman"/>
          <w:sz w:val="20"/>
          <w:szCs w:val="24"/>
          <w:lang w:val="en-GB" w:eastAsia="ar-SA"/>
        </w:rPr>
        <w:t xml:space="preserve"> University (Tunisia), transliterated]</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lastRenderedPageBreak/>
        <w:t>‘</w:t>
      </w:r>
      <w:proofErr w:type="spellStart"/>
      <w:r w:rsidRPr="00E05E38">
        <w:rPr>
          <w:rFonts w:ascii="Times New Roman" w:eastAsia="Times New Roman" w:hAnsi="Times New Roman" w:cs="Times New Roman"/>
          <w:sz w:val="20"/>
          <w:szCs w:val="24"/>
          <w:lang w:val="en-GB" w:eastAsia="ar-SA"/>
        </w:rPr>
        <w:t>Université</w:t>
      </w:r>
      <w:proofErr w:type="spellEnd"/>
      <w:r w:rsidRPr="00E05E38">
        <w:rPr>
          <w:rFonts w:ascii="Times New Roman" w:eastAsia="Times New Roman" w:hAnsi="Times New Roman" w:cs="Times New Roman"/>
          <w:sz w:val="20"/>
          <w:szCs w:val="24"/>
          <w:lang w:val="en-GB" w:eastAsia="ar-SA"/>
        </w:rPr>
        <w:t xml:space="preserve"> de </w:t>
      </w:r>
      <w:proofErr w:type="spellStart"/>
      <w:r w:rsidRPr="00E05E38">
        <w:rPr>
          <w:rFonts w:ascii="Times New Roman" w:eastAsia="Times New Roman" w:hAnsi="Times New Roman" w:cs="Times New Roman"/>
          <w:sz w:val="20"/>
          <w:szCs w:val="24"/>
          <w:lang w:val="en-GB" w:eastAsia="ar-SA"/>
        </w:rPr>
        <w:t>Sfax</w:t>
      </w:r>
      <w:proofErr w:type="spellEnd"/>
      <w:r w:rsidRPr="00E05E38">
        <w:rPr>
          <w:rFonts w:ascii="Times New Roman" w:eastAsia="Times New Roman" w:hAnsi="Times New Roman" w:cs="Times New Roman"/>
          <w:sz w:val="20"/>
          <w:szCs w:val="24"/>
          <w:lang w:val="en-GB" w:eastAsia="ar-SA"/>
        </w:rPr>
        <w:t xml:space="preserve">’   [French name of the </w:t>
      </w:r>
      <w:proofErr w:type="spellStart"/>
      <w:r w:rsidRPr="00E05E38">
        <w:rPr>
          <w:rFonts w:ascii="Times New Roman" w:eastAsia="Times New Roman" w:hAnsi="Times New Roman" w:cs="Times New Roman"/>
          <w:sz w:val="20"/>
          <w:szCs w:val="24"/>
          <w:lang w:val="en-GB" w:eastAsia="ar-SA"/>
        </w:rPr>
        <w:t>Sfax</w:t>
      </w:r>
      <w:proofErr w:type="spellEnd"/>
      <w:r w:rsidRPr="00E05E38">
        <w:rPr>
          <w:rFonts w:ascii="Times New Roman" w:eastAsia="Times New Roman" w:hAnsi="Times New Roman" w:cs="Times New Roman"/>
          <w:sz w:val="20"/>
          <w:szCs w:val="24"/>
          <w:lang w:val="en-GB" w:eastAsia="ar-SA"/>
        </w:rPr>
        <w:t xml:space="preserve"> University (Tunisia)]</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‘3-[(2S)-1-methylpyrrolidin-2-yl]pyridine’   [the IUPAC systematic name for nicotine]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‘Murders in the rue Morgue’   [English title of a textual work]</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‘Poe, Edgar Allan, 1809-1849. Murders in the rue Morgue’ (F50)   [controlled author/title access point for a textual work]</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‘modelling’   [not the activity, just the written signs that represent its English name in British spelling]</w:t>
      </w:r>
    </w:p>
    <w:p w:rsidR="00E05E38" w:rsidRDefault="00E05E38" w:rsidP="00E05E38">
      <w:pPr>
        <w:widowControl w:val="0"/>
        <w:suppressAutoHyphens/>
        <w:autoSpaceDE w:val="0"/>
        <w:spacing w:after="120" w:line="240" w:lineRule="auto"/>
        <w:ind w:left="1418"/>
        <w:jc w:val="both"/>
        <w:rPr>
          <w:ins w:id="322" w:author="Patrick LE BOEUF" w:date="2017-12-02T17:09: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modeling</w:t>
      </w:r>
      <w:proofErr w:type="spellEnd"/>
      <w:r w:rsidRPr="00E05E38">
        <w:rPr>
          <w:rFonts w:ascii="Times New Roman" w:eastAsia="Times New Roman" w:hAnsi="Times New Roman" w:cs="Times New Roman"/>
          <w:sz w:val="20"/>
          <w:szCs w:val="24"/>
          <w:lang w:val="en-GB" w:eastAsia="ar-SA"/>
        </w:rPr>
        <w:t>’   [not the activity, just the written signs that represent its English name in American spelling]</w:t>
      </w:r>
    </w:p>
    <w:p w:rsidR="00C976C7" w:rsidRPr="00C976C7" w:rsidRDefault="00C976C7" w:rsidP="00C976C7">
      <w:pPr>
        <w:widowControl w:val="0"/>
        <w:suppressAutoHyphens/>
        <w:autoSpaceDE w:val="0"/>
        <w:spacing w:after="120" w:line="240" w:lineRule="auto"/>
        <w:ind w:left="1418"/>
        <w:jc w:val="both"/>
        <w:rPr>
          <w:ins w:id="323" w:author="Patrick LE BOEUF" w:date="2017-12-02T17:09:00Z"/>
          <w:rFonts w:ascii="Times New Roman" w:eastAsia="Times New Roman" w:hAnsi="Times New Roman" w:cs="Times New Roman"/>
          <w:sz w:val="20"/>
          <w:szCs w:val="24"/>
          <w:lang w:val="en-GB" w:eastAsia="ar-SA"/>
        </w:rPr>
      </w:pPr>
      <w:ins w:id="324" w:author="Patrick LE BOEUF" w:date="2017-12-02T17:09:00Z">
        <w:r w:rsidRPr="00C976C7">
          <w:rPr>
            <w:rFonts w:ascii="Times New Roman" w:eastAsia="Times New Roman" w:hAnsi="Times New Roman" w:cs="Times New Roman"/>
            <w:sz w:val="20"/>
            <w:szCs w:val="24"/>
            <w:lang w:val="en-GB" w:eastAsia="ar-SA"/>
          </w:rPr>
          <w:t>‘Maxwell equations’ [preferred subject access point from LCSH, http://lccn.loc.gov/sh85082387, as of 19 November 2012]</w:t>
        </w:r>
      </w:ins>
    </w:p>
    <w:p w:rsidR="00C976C7" w:rsidRPr="00C976C7" w:rsidRDefault="00C976C7" w:rsidP="00C976C7">
      <w:pPr>
        <w:widowControl w:val="0"/>
        <w:suppressAutoHyphens/>
        <w:autoSpaceDE w:val="0"/>
        <w:spacing w:after="120" w:line="240" w:lineRule="auto"/>
        <w:ind w:left="1418"/>
        <w:jc w:val="both"/>
        <w:rPr>
          <w:ins w:id="325" w:author="Patrick LE BOEUF" w:date="2017-12-02T17:09:00Z"/>
          <w:rFonts w:ascii="Times New Roman" w:eastAsia="Times New Roman" w:hAnsi="Times New Roman" w:cs="Times New Roman"/>
          <w:sz w:val="20"/>
          <w:szCs w:val="24"/>
          <w:lang w:val="en-GB" w:eastAsia="ar-SA"/>
        </w:rPr>
      </w:pPr>
      <w:ins w:id="326" w:author="Patrick LE BOEUF" w:date="2017-12-02T17:09:00Z">
        <w:r w:rsidRPr="00C976C7">
          <w:rPr>
            <w:rFonts w:ascii="Times New Roman" w:eastAsia="Times New Roman" w:hAnsi="Times New Roman" w:cs="Times New Roman"/>
            <w:sz w:val="20"/>
            <w:szCs w:val="24"/>
            <w:lang w:val="en-GB" w:eastAsia="ar-SA"/>
          </w:rPr>
          <w:t>‘Equations, Maxwell’ [variant subject access point, from the same source]</w:t>
        </w:r>
      </w:ins>
    </w:p>
    <w:p w:rsidR="00C976C7" w:rsidRPr="00C976C7" w:rsidRDefault="00C976C7" w:rsidP="00C976C7">
      <w:pPr>
        <w:widowControl w:val="0"/>
        <w:suppressAutoHyphens/>
        <w:autoSpaceDE w:val="0"/>
        <w:spacing w:after="120" w:line="240" w:lineRule="auto"/>
        <w:ind w:left="1418"/>
        <w:jc w:val="both"/>
        <w:rPr>
          <w:ins w:id="327" w:author="Patrick LE BOEUF" w:date="2017-12-02T17:09:00Z"/>
          <w:rFonts w:ascii="Times New Roman" w:eastAsia="Times New Roman" w:hAnsi="Times New Roman" w:cs="Times New Roman"/>
          <w:sz w:val="20"/>
          <w:szCs w:val="24"/>
          <w:lang w:val="en-GB" w:eastAsia="ar-SA"/>
        </w:rPr>
      </w:pPr>
      <w:ins w:id="328" w:author="Patrick LE BOEUF" w:date="2017-12-02T17:09:00Z">
        <w:r w:rsidRPr="00C976C7">
          <w:rPr>
            <w:rFonts w:ascii="Times New Roman" w:eastAsia="Times New Roman" w:hAnsi="Times New Roman" w:cs="Times New Roman"/>
            <w:sz w:val="20"/>
            <w:szCs w:val="24"/>
            <w:lang w:val="en-GB" w:eastAsia="ar-SA"/>
          </w:rPr>
          <w:t>‘</w:t>
        </w:r>
        <w:proofErr w:type="spellStart"/>
        <w:r w:rsidRPr="00C976C7">
          <w:rPr>
            <w:rFonts w:ascii="Times New Roman" w:eastAsia="Times New Roman" w:hAnsi="Times New Roman" w:cs="Times New Roman"/>
            <w:sz w:val="20"/>
            <w:szCs w:val="24"/>
            <w:lang w:val="en-GB" w:eastAsia="ar-SA"/>
          </w:rPr>
          <w:t>Gončarova</w:t>
        </w:r>
        <w:proofErr w:type="spellEnd"/>
        <w:r w:rsidRPr="00C976C7">
          <w:rPr>
            <w:rFonts w:ascii="Times New Roman" w:eastAsia="Times New Roman" w:hAnsi="Times New Roman" w:cs="Times New Roman"/>
            <w:sz w:val="20"/>
            <w:szCs w:val="24"/>
            <w:lang w:val="en-GB" w:eastAsia="ar-SA"/>
          </w:rPr>
          <w:t xml:space="preserve">, </w:t>
        </w:r>
        <w:proofErr w:type="spellStart"/>
        <w:r w:rsidRPr="00C976C7">
          <w:rPr>
            <w:rFonts w:ascii="Times New Roman" w:eastAsia="Times New Roman" w:hAnsi="Times New Roman" w:cs="Times New Roman"/>
            <w:sz w:val="20"/>
            <w:szCs w:val="24"/>
            <w:lang w:val="en-GB" w:eastAsia="ar-SA"/>
          </w:rPr>
          <w:t>Natalʹâ</w:t>
        </w:r>
        <w:proofErr w:type="spellEnd"/>
        <w:r w:rsidRPr="00C976C7">
          <w:rPr>
            <w:rFonts w:ascii="Times New Roman" w:eastAsia="Times New Roman" w:hAnsi="Times New Roman" w:cs="Times New Roman"/>
            <w:sz w:val="20"/>
            <w:szCs w:val="24"/>
            <w:lang w:val="en-GB" w:eastAsia="ar-SA"/>
          </w:rPr>
          <w:t xml:space="preserve"> </w:t>
        </w:r>
        <w:proofErr w:type="spellStart"/>
        <w:r w:rsidRPr="00C976C7">
          <w:rPr>
            <w:rFonts w:ascii="Times New Roman" w:eastAsia="Times New Roman" w:hAnsi="Times New Roman" w:cs="Times New Roman"/>
            <w:sz w:val="20"/>
            <w:szCs w:val="24"/>
            <w:lang w:val="en-GB" w:eastAsia="ar-SA"/>
          </w:rPr>
          <w:t>Sergeevna</w:t>
        </w:r>
        <w:proofErr w:type="spellEnd"/>
        <w:r w:rsidRPr="00C976C7">
          <w:rPr>
            <w:rFonts w:ascii="Times New Roman" w:eastAsia="Times New Roman" w:hAnsi="Times New Roman" w:cs="Times New Roman"/>
            <w:sz w:val="20"/>
            <w:szCs w:val="24"/>
            <w:lang w:val="en-GB" w:eastAsia="ar-SA"/>
          </w:rPr>
          <w:t xml:space="preserve"> (1881-1962)’ [preferred access point for a personal name, from the authority file of the National Library of France, http://catalogue.bnf.fr/ark:/12148/cb119547494/PUBLIC, as of 15 June 2012]</w:t>
        </w:r>
      </w:ins>
    </w:p>
    <w:p w:rsidR="00C976C7" w:rsidRPr="00C976C7" w:rsidRDefault="00C976C7" w:rsidP="00C976C7">
      <w:pPr>
        <w:widowControl w:val="0"/>
        <w:suppressAutoHyphens/>
        <w:autoSpaceDE w:val="0"/>
        <w:spacing w:after="120" w:line="240" w:lineRule="auto"/>
        <w:ind w:left="1418"/>
        <w:jc w:val="both"/>
        <w:rPr>
          <w:ins w:id="329" w:author="Patrick LE BOEUF" w:date="2017-12-02T17:09:00Z"/>
          <w:rFonts w:ascii="Times New Roman" w:eastAsia="Times New Roman" w:hAnsi="Times New Roman" w:cs="Times New Roman"/>
          <w:sz w:val="20"/>
          <w:szCs w:val="24"/>
          <w:lang w:val="en-GB" w:eastAsia="ar-SA"/>
        </w:rPr>
      </w:pPr>
      <w:ins w:id="330" w:author="Patrick LE BOEUF" w:date="2017-12-02T17:09:00Z">
        <w:r w:rsidRPr="00C976C7">
          <w:rPr>
            <w:rFonts w:ascii="Times New Roman" w:eastAsia="Times New Roman" w:hAnsi="Times New Roman" w:cs="Times New Roman"/>
            <w:sz w:val="20"/>
            <w:szCs w:val="24"/>
            <w:lang w:val="en-GB" w:eastAsia="ar-SA"/>
          </w:rPr>
          <w:t>‘</w:t>
        </w:r>
        <w:proofErr w:type="spellStart"/>
        <w:r w:rsidRPr="00C976C7">
          <w:rPr>
            <w:rFonts w:ascii="Times New Roman" w:eastAsia="Times New Roman" w:hAnsi="Times New Roman" w:cs="Times New Roman"/>
            <w:sz w:val="20"/>
            <w:szCs w:val="24"/>
            <w:lang w:val="en-GB" w:eastAsia="ar-SA"/>
          </w:rPr>
          <w:t>Гончарова</w:t>
        </w:r>
        <w:proofErr w:type="spellEnd"/>
        <w:r w:rsidRPr="00C976C7">
          <w:rPr>
            <w:rFonts w:ascii="Times New Roman" w:eastAsia="Times New Roman" w:hAnsi="Times New Roman" w:cs="Times New Roman"/>
            <w:sz w:val="20"/>
            <w:szCs w:val="24"/>
            <w:lang w:val="en-GB" w:eastAsia="ar-SA"/>
          </w:rPr>
          <w:t xml:space="preserve">, </w:t>
        </w:r>
        <w:proofErr w:type="spellStart"/>
        <w:r w:rsidRPr="00C976C7">
          <w:rPr>
            <w:rFonts w:ascii="Times New Roman" w:eastAsia="Times New Roman" w:hAnsi="Times New Roman" w:cs="Times New Roman"/>
            <w:sz w:val="20"/>
            <w:szCs w:val="24"/>
            <w:lang w:val="en-GB" w:eastAsia="ar-SA"/>
          </w:rPr>
          <w:t>Наталья</w:t>
        </w:r>
        <w:proofErr w:type="spellEnd"/>
        <w:r w:rsidRPr="00C976C7">
          <w:rPr>
            <w:rFonts w:ascii="Times New Roman" w:eastAsia="Times New Roman" w:hAnsi="Times New Roman" w:cs="Times New Roman"/>
            <w:sz w:val="20"/>
            <w:szCs w:val="24"/>
            <w:lang w:val="en-GB" w:eastAsia="ar-SA"/>
          </w:rPr>
          <w:t xml:space="preserve"> </w:t>
        </w:r>
        <w:proofErr w:type="spellStart"/>
        <w:r w:rsidRPr="00C976C7">
          <w:rPr>
            <w:rFonts w:ascii="Times New Roman" w:eastAsia="Times New Roman" w:hAnsi="Times New Roman" w:cs="Times New Roman"/>
            <w:sz w:val="20"/>
            <w:szCs w:val="24"/>
            <w:lang w:val="en-GB" w:eastAsia="ar-SA"/>
          </w:rPr>
          <w:t>Сергеевна</w:t>
        </w:r>
        <w:proofErr w:type="spellEnd"/>
        <w:r w:rsidRPr="00C976C7">
          <w:rPr>
            <w:rFonts w:ascii="Times New Roman" w:eastAsia="Times New Roman" w:hAnsi="Times New Roman" w:cs="Times New Roman"/>
            <w:sz w:val="20"/>
            <w:szCs w:val="24"/>
            <w:lang w:val="en-GB" w:eastAsia="ar-SA"/>
          </w:rPr>
          <w:t xml:space="preserve"> (1881-1962)’ [parallel access point from the same source]</w:t>
        </w:r>
      </w:ins>
    </w:p>
    <w:p w:rsidR="00C976C7" w:rsidRPr="00E05E38" w:rsidRDefault="00C976C7" w:rsidP="00C976C7">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ins w:id="331" w:author="Patrick LE BOEUF" w:date="2017-12-02T17:09:00Z">
        <w:r w:rsidRPr="00C976C7">
          <w:rPr>
            <w:rFonts w:ascii="Times New Roman" w:eastAsia="Times New Roman" w:hAnsi="Times New Roman" w:cs="Times New Roman"/>
            <w:sz w:val="20"/>
            <w:szCs w:val="24"/>
            <w:lang w:val="en-GB" w:eastAsia="ar-SA"/>
          </w:rPr>
          <w:t>‘</w:t>
        </w:r>
        <w:proofErr w:type="spellStart"/>
        <w:r w:rsidRPr="00C976C7">
          <w:rPr>
            <w:rFonts w:ascii="Times New Roman" w:eastAsia="Times New Roman" w:hAnsi="Times New Roman" w:cs="Times New Roman"/>
            <w:sz w:val="20"/>
            <w:szCs w:val="24"/>
            <w:lang w:val="en-GB" w:eastAsia="ar-SA"/>
          </w:rPr>
          <w:t>Goncharova</w:t>
        </w:r>
        <w:proofErr w:type="spellEnd"/>
        <w:r w:rsidRPr="00C976C7">
          <w:rPr>
            <w:rFonts w:ascii="Times New Roman" w:eastAsia="Times New Roman" w:hAnsi="Times New Roman" w:cs="Times New Roman"/>
            <w:sz w:val="20"/>
            <w:szCs w:val="24"/>
            <w:lang w:val="en-GB" w:eastAsia="ar-SA"/>
          </w:rPr>
          <w:t>, Natalia (1881-1962)’ [variant access point from the same source]</w:t>
        </w:r>
      </w:ins>
    </w:p>
    <w:p w:rsidR="00E05E38" w:rsidRPr="00E05E38" w:rsidRDefault="00E05E38" w:rsidP="00E05E38">
      <w:pPr>
        <w:widowControl w:val="0"/>
        <w:suppressAutoHyphens/>
        <w:autoSpaceDE w:val="0"/>
        <w:spacing w:after="0" w:line="240" w:lineRule="auto"/>
        <w:ind w:left="1418" w:hanging="1418"/>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Properties</w:t>
      </w:r>
      <w:r w:rsidRPr="00E05E38">
        <w:rPr>
          <w:rFonts w:ascii="Times New Roman" w:eastAsia="Times New Roman" w:hAnsi="Times New Roman" w:cs="Times New Roman"/>
          <w:b/>
          <w:sz w:val="20"/>
          <w:szCs w:val="24"/>
          <w:lang w:val="en-GB" w:eastAsia="ar-SA"/>
        </w:rPr>
        <w:t>:</w:t>
      </w:r>
      <w:r w:rsidRPr="00E05E38">
        <w:rPr>
          <w:rFonts w:ascii="Times New Roman" w:eastAsia="Times New Roman" w:hAnsi="Times New Roman" w:cs="Times New Roman"/>
          <w:b/>
          <w:sz w:val="20"/>
          <w:szCs w:val="24"/>
          <w:lang w:val="en-GB" w:eastAsia="ar-SA"/>
        </w:rPr>
        <w:tab/>
      </w:r>
      <w:hyperlink w:anchor="_R33_has_content" w:history="1">
        <w:r w:rsidRPr="00E05E38">
          <w:rPr>
            <w:rFonts w:ascii="Times New Roman" w:eastAsia="Times New Roman" w:hAnsi="Times New Roman" w:cs="Times New Roman"/>
            <w:color w:val="0000FF"/>
            <w:sz w:val="20"/>
            <w:szCs w:val="24"/>
            <w:u w:val="single"/>
            <w:lang w:val="en-GB" w:eastAsia="ar-SA"/>
          </w:rPr>
          <w:t>R33</w:t>
        </w:r>
      </w:hyperlink>
      <w:r w:rsidRPr="00E05E38">
        <w:rPr>
          <w:rFonts w:ascii="Times New Roman" w:eastAsia="Times New Roman" w:hAnsi="Times New Roman" w:cs="Times New Roman"/>
          <w:sz w:val="20"/>
          <w:szCs w:val="24"/>
          <w:lang w:val="en-GB" w:eastAsia="ar-SA"/>
        </w:rPr>
        <w:t xml:space="preserve"> has content: </w:t>
      </w:r>
      <w:hyperlink w:anchor="_E62_String" w:history="1">
        <w:r w:rsidRPr="00E05E38">
          <w:rPr>
            <w:rFonts w:ascii="Times New Roman" w:eastAsia="Times New Roman" w:hAnsi="Times New Roman" w:cs="Times New Roman"/>
            <w:color w:val="0000FF"/>
            <w:sz w:val="20"/>
            <w:szCs w:val="24"/>
            <w:u w:val="single"/>
            <w:lang w:val="en-GB" w:eastAsia="ar-SA"/>
          </w:rPr>
          <w:t>E62</w:t>
        </w:r>
      </w:hyperlink>
      <w:r w:rsidRPr="00E05E38">
        <w:rPr>
          <w:rFonts w:ascii="Times New Roman" w:eastAsia="Times New Roman" w:hAnsi="Times New Roman" w:cs="Times New Roman"/>
          <w:sz w:val="20"/>
          <w:szCs w:val="24"/>
          <w:lang w:val="en-GB" w:eastAsia="ar-SA"/>
        </w:rPr>
        <w:t xml:space="preserve"> String</w:t>
      </w:r>
    </w:p>
    <w:p w:rsidR="00E05E38" w:rsidRPr="00E05E38" w:rsidDel="003E61BC" w:rsidRDefault="00E05E38" w:rsidP="00E05E38">
      <w:pPr>
        <w:widowControl w:val="0"/>
        <w:tabs>
          <w:tab w:val="left" w:pos="2268"/>
        </w:tabs>
        <w:suppressAutoHyphens/>
        <w:autoSpaceDE w:val="0"/>
        <w:spacing w:after="0" w:line="240" w:lineRule="auto"/>
        <w:ind w:left="1418"/>
        <w:rPr>
          <w:del w:id="332" w:author="Patrick LE BOEUF" w:date="2017-12-02T16:49:00Z"/>
          <w:rFonts w:ascii="Times New Roman" w:eastAsia="Times New Roman" w:hAnsi="Times New Roman" w:cs="Times New Roman"/>
          <w:sz w:val="20"/>
          <w:szCs w:val="24"/>
          <w:lang w:val="en-GB" w:eastAsia="ar-SA"/>
        </w:rPr>
      </w:pPr>
      <w:del w:id="333" w:author="Patrick LE BOEUF" w:date="2017-12-02T16:49:00Z">
        <w:r w:rsidRPr="00E05E38" w:rsidDel="003E61BC">
          <w:rPr>
            <w:rFonts w:ascii="Times New Roman" w:eastAsia="Times New Roman" w:hAnsi="Times New Roman" w:cs="Times New Roman"/>
            <w:sz w:val="20"/>
            <w:szCs w:val="24"/>
            <w:lang w:val="en-GB" w:eastAsia="ar-SA"/>
          </w:rPr>
          <w:tab/>
          <w:delText xml:space="preserve">(R33.1 has encoding: </w:delText>
        </w:r>
        <w:r w:rsidRPr="00E05E38" w:rsidDel="003E61BC">
          <w:rPr>
            <w:rFonts w:ascii="Times New Roman" w:eastAsia="Times New Roman" w:hAnsi="Times New Roman" w:cs="Times New Roman"/>
            <w:sz w:val="20"/>
            <w:szCs w:val="24"/>
            <w:lang w:val="en-US" w:eastAsia="ar-SA"/>
          </w:rPr>
          <w:fldChar w:fldCharType="begin"/>
        </w:r>
        <w:r w:rsidRPr="00E05E38" w:rsidDel="003E61BC">
          <w:rPr>
            <w:rFonts w:ascii="Times New Roman" w:eastAsia="Times New Roman" w:hAnsi="Times New Roman" w:cs="Times New Roman"/>
            <w:sz w:val="20"/>
            <w:szCs w:val="24"/>
            <w:lang w:val="en-US" w:eastAsia="ar-SA"/>
          </w:rPr>
          <w:delInstrText xml:space="preserve"> HYPERLINK \l "_E55_Type_" </w:delInstrText>
        </w:r>
        <w:r w:rsidRPr="00E05E38" w:rsidDel="003E61BC">
          <w:rPr>
            <w:rFonts w:ascii="Times New Roman" w:eastAsia="Times New Roman" w:hAnsi="Times New Roman" w:cs="Times New Roman"/>
            <w:sz w:val="20"/>
            <w:szCs w:val="24"/>
            <w:lang w:val="en-US" w:eastAsia="ar-SA"/>
          </w:rPr>
          <w:fldChar w:fldCharType="separate"/>
        </w:r>
        <w:r w:rsidRPr="00E05E38" w:rsidDel="003E61BC">
          <w:rPr>
            <w:rFonts w:ascii="Times New Roman" w:eastAsia="Times New Roman" w:hAnsi="Times New Roman" w:cs="Times New Roman"/>
            <w:color w:val="0000FF"/>
            <w:sz w:val="20"/>
            <w:szCs w:val="24"/>
            <w:u w:val="single"/>
            <w:lang w:val="en-GB" w:eastAsia="ar-SA"/>
          </w:rPr>
          <w:delText>E55</w:delText>
        </w:r>
        <w:r w:rsidRPr="00E05E38" w:rsidDel="003E61BC">
          <w:rPr>
            <w:rFonts w:ascii="Times New Roman" w:eastAsia="Times New Roman" w:hAnsi="Times New Roman" w:cs="Times New Roman"/>
            <w:color w:val="0000FF"/>
            <w:sz w:val="20"/>
            <w:szCs w:val="24"/>
            <w:u w:val="single"/>
            <w:lang w:val="en-GB" w:eastAsia="ar-SA"/>
          </w:rPr>
          <w:fldChar w:fldCharType="end"/>
        </w:r>
        <w:r w:rsidRPr="00E05E38" w:rsidDel="003E61BC">
          <w:rPr>
            <w:rFonts w:ascii="Times New Roman" w:eastAsia="Times New Roman" w:hAnsi="Times New Roman" w:cs="Times New Roman"/>
            <w:sz w:val="20"/>
            <w:szCs w:val="24"/>
            <w:lang w:val="en-GB" w:eastAsia="ar-SA"/>
          </w:rPr>
          <w:delText xml:space="preserve"> Type)</w:delText>
        </w:r>
      </w:del>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334" w:name="_Toc434681758"/>
      <w:r w:rsidRPr="00E05E38">
        <w:rPr>
          <w:rFonts w:ascii="Arial" w:eastAsia="Times New Roman" w:hAnsi="Arial" w:cs="Times New Roman"/>
          <w:b/>
          <w:bCs/>
          <w:i/>
          <w:sz w:val="24"/>
          <w:szCs w:val="24"/>
          <w:lang w:val="en-GB" w:eastAsia="ar-SA"/>
        </w:rPr>
        <w:t xml:space="preserve">F35 </w:t>
      </w:r>
      <w:proofErr w:type="spellStart"/>
      <w:r w:rsidRPr="00E05E38">
        <w:rPr>
          <w:rFonts w:ascii="Arial" w:eastAsia="Times New Roman" w:hAnsi="Arial" w:cs="Times New Roman"/>
          <w:b/>
          <w:bCs/>
          <w:i/>
          <w:sz w:val="24"/>
          <w:szCs w:val="24"/>
          <w:lang w:val="en-GB" w:eastAsia="ar-SA"/>
        </w:rPr>
        <w:t>Nomen</w:t>
      </w:r>
      <w:proofErr w:type="spellEnd"/>
      <w:r w:rsidRPr="00E05E38">
        <w:rPr>
          <w:rFonts w:ascii="Arial" w:eastAsia="Times New Roman" w:hAnsi="Arial" w:cs="Times New Roman"/>
          <w:b/>
          <w:bCs/>
          <w:i/>
          <w:sz w:val="24"/>
          <w:szCs w:val="24"/>
          <w:lang w:val="en-GB" w:eastAsia="ar-SA"/>
        </w:rPr>
        <w:t xml:space="preserve"> Use Statement</w:t>
      </w:r>
      <w:bookmarkEnd w:id="334"/>
    </w:p>
    <w:p w:rsidR="00E05E38" w:rsidRPr="00E05E38" w:rsidRDefault="00E05E38" w:rsidP="00E05E38">
      <w:pPr>
        <w:widowControl w:val="0"/>
        <w:tabs>
          <w:tab w:val="left" w:pos="1418"/>
        </w:tabs>
        <w:suppressAutoHyphens/>
        <w:autoSpaceDE w:val="0"/>
        <w:spacing w:after="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Subclass of:</w:t>
      </w:r>
      <w:r w:rsidRPr="00E05E38">
        <w:rPr>
          <w:rFonts w:ascii="Times New Roman" w:eastAsia="Times New Roman" w:hAnsi="Times New Roman" w:cs="Times New Roman"/>
          <w:sz w:val="20"/>
          <w:szCs w:val="24"/>
          <w:lang w:val="en-GB" w:eastAsia="ar-SA"/>
        </w:rPr>
        <w:tab/>
      </w:r>
      <w:del w:id="335" w:author="Patrick LE BOEUF" w:date="2017-12-02T17:12:00Z">
        <w:r w:rsidRPr="00E05E38" w:rsidDel="00C976C7">
          <w:rPr>
            <w:rFonts w:ascii="Times New Roman" w:eastAsia="Times New Roman" w:hAnsi="Times New Roman" w:cs="Times New Roman"/>
            <w:sz w:val="20"/>
            <w:szCs w:val="24"/>
            <w:lang w:val="en-US" w:eastAsia="ar-SA"/>
          </w:rPr>
          <w:fldChar w:fldCharType="begin"/>
        </w:r>
        <w:r w:rsidRPr="00E05E38" w:rsidDel="00C976C7">
          <w:rPr>
            <w:rFonts w:ascii="Times New Roman" w:eastAsia="Times New Roman" w:hAnsi="Times New Roman" w:cs="Times New Roman"/>
            <w:sz w:val="20"/>
            <w:szCs w:val="24"/>
            <w:lang w:val="en-US" w:eastAsia="ar-SA"/>
          </w:rPr>
          <w:delInstrText xml:space="preserve"> HYPERLINK \l "_F2_Expression" </w:delInstrText>
        </w:r>
        <w:r w:rsidRPr="00E05E38" w:rsidDel="00C976C7">
          <w:rPr>
            <w:rFonts w:ascii="Times New Roman" w:eastAsia="Times New Roman" w:hAnsi="Times New Roman" w:cs="Times New Roman"/>
            <w:sz w:val="20"/>
            <w:szCs w:val="24"/>
            <w:lang w:val="en-US" w:eastAsia="ar-SA"/>
          </w:rPr>
          <w:fldChar w:fldCharType="separate"/>
        </w:r>
        <w:r w:rsidRPr="00E05E38" w:rsidDel="00C976C7">
          <w:rPr>
            <w:rFonts w:ascii="Times New Roman" w:eastAsia="Times New Roman" w:hAnsi="Times New Roman" w:cs="Times New Roman"/>
            <w:color w:val="0000FF"/>
            <w:sz w:val="20"/>
            <w:szCs w:val="24"/>
            <w:u w:val="single"/>
            <w:lang w:val="en-GB" w:eastAsia="ar-SA"/>
          </w:rPr>
          <w:delText>F2</w:delText>
        </w:r>
        <w:r w:rsidRPr="00E05E38" w:rsidDel="00C976C7">
          <w:rPr>
            <w:rFonts w:ascii="Times New Roman" w:eastAsia="Times New Roman" w:hAnsi="Times New Roman" w:cs="Times New Roman"/>
            <w:color w:val="0000FF"/>
            <w:sz w:val="20"/>
            <w:szCs w:val="24"/>
            <w:u w:val="single"/>
            <w:lang w:val="en-GB" w:eastAsia="ar-SA"/>
          </w:rPr>
          <w:fldChar w:fldCharType="end"/>
        </w:r>
        <w:r w:rsidRPr="00E05E38" w:rsidDel="00C976C7">
          <w:rPr>
            <w:rFonts w:ascii="Times New Roman" w:eastAsia="Times New Roman" w:hAnsi="Times New Roman" w:cs="Times New Roman"/>
            <w:sz w:val="20"/>
            <w:szCs w:val="24"/>
            <w:lang w:val="en-GB" w:eastAsia="ar-SA"/>
          </w:rPr>
          <w:delText xml:space="preserve"> Expression</w:delText>
        </w:r>
      </w:del>
    </w:p>
    <w:p w:rsidR="00E05E38" w:rsidRPr="00E05E38" w:rsidRDefault="00E05E38" w:rsidP="00E05E38">
      <w:pPr>
        <w:widowControl w:val="0"/>
        <w:tabs>
          <w:tab w:val="left" w:pos="1418"/>
        </w:tabs>
        <w:suppressAutoHyphens/>
        <w:autoSpaceDE w:val="0"/>
        <w:spacing w:after="0" w:line="240" w:lineRule="auto"/>
        <w:ind w:left="1418"/>
        <w:rPr>
          <w:rFonts w:ascii="Times New Roman" w:eastAsia="Times New Roman" w:hAnsi="Times New Roman" w:cs="Times New Roman"/>
          <w:sz w:val="20"/>
          <w:szCs w:val="24"/>
          <w:lang w:val="en-GB" w:eastAsia="ar-SA"/>
        </w:rPr>
      </w:pPr>
      <w:hyperlink w:anchor="_E29_Design_or_" w:history="1">
        <w:r w:rsidRPr="00E05E38">
          <w:rPr>
            <w:rFonts w:ascii="Times New Roman" w:eastAsia="Times New Roman" w:hAnsi="Times New Roman" w:cs="Times New Roman"/>
            <w:color w:val="0000FF"/>
            <w:sz w:val="20"/>
            <w:szCs w:val="24"/>
            <w:u w:val="single"/>
            <w:lang w:val="en-GB" w:eastAsia="ar-SA"/>
          </w:rPr>
          <w:t>E29</w:t>
        </w:r>
      </w:hyperlink>
      <w:r w:rsidRPr="00E05E38">
        <w:rPr>
          <w:rFonts w:ascii="Times New Roman" w:eastAsia="Times New Roman" w:hAnsi="Times New Roman" w:cs="Times New Roman"/>
          <w:sz w:val="20"/>
          <w:szCs w:val="24"/>
          <w:lang w:val="en-GB" w:eastAsia="ar-SA"/>
        </w:rPr>
        <w:t xml:space="preserve"> Design or Procedure</w:t>
      </w:r>
    </w:p>
    <w:p w:rsidR="00E05E38" w:rsidRPr="00E05E38" w:rsidRDefault="00E05E38" w:rsidP="00E05E38">
      <w:pPr>
        <w:widowControl w:val="0"/>
        <w:suppressAutoHyphens/>
        <w:autoSpaceDE w:val="0"/>
        <w:spacing w:before="120" w:after="120" w:line="240" w:lineRule="auto"/>
        <w:ind w:left="1418" w:hanging="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This class comprises statements relating a</w:t>
      </w:r>
      <w:del w:id="336" w:author="Patrick LE BOEUF" w:date="2017-12-02T17:10:00Z">
        <w:r w:rsidRPr="00E05E38" w:rsidDel="00C976C7">
          <w:rPr>
            <w:rFonts w:ascii="Times New Roman" w:eastAsia="Times New Roman" w:hAnsi="Times New Roman" w:cs="Times New Roman"/>
            <w:sz w:val="20"/>
            <w:szCs w:val="24"/>
            <w:lang w:val="en-GB" w:eastAsia="ar-SA"/>
          </w:rPr>
          <w:delText xml:space="preserve"> Thema</w:delText>
        </w:r>
      </w:del>
      <w:ins w:id="337" w:author="Patrick LE BOEUF" w:date="2017-12-02T17:10:00Z">
        <w:r w:rsidR="00C976C7">
          <w:rPr>
            <w:rFonts w:ascii="Times New Roman" w:eastAsia="Times New Roman" w:hAnsi="Times New Roman" w:cs="Times New Roman"/>
            <w:sz w:val="20"/>
            <w:szCs w:val="24"/>
            <w:lang w:val="en-GB" w:eastAsia="ar-SA"/>
          </w:rPr>
          <w:t>n instance of E1 CRM Entity</w:t>
        </w:r>
      </w:ins>
      <w:r w:rsidRPr="00E05E38">
        <w:rPr>
          <w:rFonts w:ascii="Times New Roman" w:eastAsia="Times New Roman" w:hAnsi="Times New Roman" w:cs="Times New Roman"/>
          <w:sz w:val="20"/>
          <w:szCs w:val="24"/>
          <w:lang w:val="en-GB" w:eastAsia="ar-SA"/>
        </w:rPr>
        <w:t xml:space="preserve"> with a particular </w:t>
      </w:r>
      <w:ins w:id="338" w:author="Patrick LE BOEUF" w:date="2017-12-02T17:10:00Z">
        <w:r w:rsidR="00C976C7">
          <w:rPr>
            <w:rFonts w:ascii="Times New Roman" w:eastAsia="Times New Roman" w:hAnsi="Times New Roman" w:cs="Times New Roman"/>
            <w:sz w:val="20"/>
            <w:szCs w:val="24"/>
            <w:lang w:val="en-GB" w:eastAsia="ar-SA"/>
          </w:rPr>
          <w:t xml:space="preserve">instance of F12 </w:t>
        </w:r>
      </w:ins>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and its usage in </w:t>
      </w:r>
      <w:del w:id="339" w:author="Patrick LE BOEUF" w:date="2017-12-02T17:11:00Z">
        <w:r w:rsidRPr="00E05E38" w:rsidDel="00C976C7">
          <w:rPr>
            <w:rFonts w:ascii="Times New Roman" w:eastAsia="Times New Roman" w:hAnsi="Times New Roman" w:cs="Times New Roman"/>
            <w:sz w:val="20"/>
            <w:szCs w:val="24"/>
            <w:lang w:val="en-GB" w:eastAsia="ar-SA"/>
          </w:rPr>
          <w:delText xml:space="preserve">the </w:delText>
        </w:r>
      </w:del>
      <w:ins w:id="340" w:author="Patrick LE BOEUF" w:date="2017-12-02T17:11:00Z">
        <w:r w:rsidR="00C976C7">
          <w:rPr>
            <w:rFonts w:ascii="Times New Roman" w:eastAsia="Times New Roman" w:hAnsi="Times New Roman" w:cs="Times New Roman"/>
            <w:sz w:val="20"/>
            <w:szCs w:val="24"/>
            <w:lang w:val="en-GB" w:eastAsia="ar-SA"/>
          </w:rPr>
          <w:t>a given</w:t>
        </w:r>
        <w:r w:rsidR="00C976C7" w:rsidRPr="00E05E38">
          <w:rPr>
            <w:rFonts w:ascii="Times New Roman" w:eastAsia="Times New Roman" w:hAnsi="Times New Roman" w:cs="Times New Roman"/>
            <w:sz w:val="20"/>
            <w:szCs w:val="24"/>
            <w:lang w:val="en-GB" w:eastAsia="ar-SA"/>
          </w:rPr>
          <w:t xml:space="preserve"> </w:t>
        </w:r>
      </w:ins>
      <w:r w:rsidRPr="00E05E38">
        <w:rPr>
          <w:rFonts w:ascii="Times New Roman" w:eastAsia="Times New Roman" w:hAnsi="Times New Roman" w:cs="Times New Roman"/>
          <w:sz w:val="20"/>
          <w:szCs w:val="24"/>
          <w:lang w:val="en-GB" w:eastAsia="ar-SA"/>
        </w:rPr>
        <w:t>context</w:t>
      </w:r>
      <w:del w:id="341" w:author="Patrick LE BOEUF" w:date="2017-12-02T17:11:00Z">
        <w:r w:rsidRPr="00E05E38" w:rsidDel="00C976C7">
          <w:rPr>
            <w:rFonts w:ascii="Times New Roman" w:eastAsia="Times New Roman" w:hAnsi="Times New Roman" w:cs="Times New Roman"/>
            <w:sz w:val="20"/>
            <w:szCs w:val="24"/>
            <w:lang w:val="en-GB" w:eastAsia="ar-SA"/>
          </w:rPr>
          <w:delText xml:space="preserve"> of a common Complex Work realized by one or more KOS</w:delText>
        </w:r>
      </w:del>
      <w:r w:rsidRPr="00E05E38">
        <w:rPr>
          <w:rFonts w:ascii="Times New Roman" w:eastAsia="Times New Roman" w:hAnsi="Times New Roman" w:cs="Times New Roman"/>
          <w:sz w:val="20"/>
          <w:szCs w:val="24"/>
          <w:lang w:val="en-GB" w:eastAsia="ar-SA"/>
        </w:rPr>
        <w:t>.</w:t>
      </w:r>
    </w:p>
    <w:p w:rsidR="00C976C7" w:rsidRDefault="00E05E38" w:rsidP="00C976C7">
      <w:pPr>
        <w:widowControl w:val="0"/>
        <w:suppressAutoHyphens/>
        <w:autoSpaceDE w:val="0"/>
        <w:spacing w:after="120" w:line="240" w:lineRule="auto"/>
        <w:ind w:left="1418" w:hanging="1418"/>
        <w:jc w:val="both"/>
        <w:rPr>
          <w:ins w:id="342" w:author="Patrick LE BOEUF" w:date="2017-12-02T17:12: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d="343" w:author="Patrick LE BOEUF" w:date="2017-12-02T17:13:00Z">
        <w:r w:rsidR="00C976C7">
          <w:rPr>
            <w:rFonts w:ascii="Times New Roman" w:eastAsia="Times New Roman" w:hAnsi="Times New Roman" w:cs="Times New Roman"/>
            <w:sz w:val="20"/>
            <w:szCs w:val="24"/>
            <w:lang w:val="en-GB" w:eastAsia="ar-SA"/>
          </w:rPr>
          <w:t>'</w:t>
        </w:r>
        <w:r w:rsidR="00C976C7" w:rsidRPr="00C976C7">
          <w:rPr>
            <w:rFonts w:ascii="Times New Roman" w:eastAsia="Times New Roman" w:hAnsi="Times New Roman" w:cs="Times New Roman"/>
            <w:sz w:val="20"/>
            <w:szCs w:val="24"/>
            <w:lang w:val="en-GB" w:eastAsia="ar-SA"/>
          </w:rPr>
          <w:t>Definition of 'poison'</w:t>
        </w:r>
        <w:r w:rsidR="00C976C7">
          <w:rPr>
            <w:rFonts w:ascii="Times New Roman" w:eastAsia="Times New Roman" w:hAnsi="Times New Roman" w:cs="Times New Roman"/>
            <w:sz w:val="20"/>
            <w:szCs w:val="24"/>
            <w:lang w:val="en-GB" w:eastAsia="ar-SA"/>
          </w:rPr>
          <w:t>'…'</w:t>
        </w:r>
        <w:r w:rsidR="00C976C7" w:rsidRPr="00C976C7">
          <w:rPr>
            <w:rFonts w:ascii="Times New Roman" w:eastAsia="Times New Roman" w:hAnsi="Times New Roman" w:cs="Times New Roman"/>
            <w:sz w:val="20"/>
            <w:szCs w:val="24"/>
            <w:lang w:val="en-GB" w:eastAsia="ar-SA"/>
          </w:rPr>
          <w:t>1. variable noun</w:t>
        </w:r>
      </w:ins>
      <w:ins w:id="344" w:author="Patrick LE BOEUF" w:date="2017-12-02T17:15:00Z">
        <w:r w:rsidR="00C976C7">
          <w:rPr>
            <w:rFonts w:ascii="Times New Roman" w:eastAsia="Times New Roman" w:hAnsi="Times New Roman" w:cs="Times New Roman"/>
            <w:sz w:val="20"/>
            <w:szCs w:val="24"/>
            <w:lang w:val="en-GB" w:eastAsia="ar-SA"/>
          </w:rPr>
          <w:t>:</w:t>
        </w:r>
      </w:ins>
      <w:ins w:id="345" w:author="Patrick LE BOEUF" w:date="2017-12-02T17:13:00Z">
        <w:r w:rsidR="00C976C7">
          <w:rPr>
            <w:rFonts w:ascii="Times New Roman" w:eastAsia="Times New Roman" w:hAnsi="Times New Roman" w:cs="Times New Roman"/>
            <w:sz w:val="20"/>
            <w:szCs w:val="24"/>
            <w:lang w:val="en-GB" w:eastAsia="ar-SA"/>
          </w:rPr>
          <w:t xml:space="preserve"> </w:t>
        </w:r>
        <w:r w:rsidR="00C976C7" w:rsidRPr="00C976C7">
          <w:rPr>
            <w:rFonts w:ascii="Times New Roman" w:eastAsia="Times New Roman" w:hAnsi="Times New Roman" w:cs="Times New Roman"/>
            <w:sz w:val="20"/>
            <w:szCs w:val="24"/>
            <w:lang w:val="en-GB" w:eastAsia="ar-SA"/>
          </w:rPr>
          <w:t>Poison is a substance that harms or kills people or animals if they swallow it or absorb it.</w:t>
        </w:r>
        <w:r w:rsidR="00C976C7">
          <w:rPr>
            <w:rFonts w:ascii="Times New Roman" w:eastAsia="Times New Roman" w:hAnsi="Times New Roman" w:cs="Times New Roman"/>
            <w:sz w:val="20"/>
            <w:szCs w:val="24"/>
            <w:lang w:val="en-GB" w:eastAsia="ar-SA"/>
          </w:rPr>
          <w:t>' [</w:t>
        </w:r>
      </w:ins>
      <w:ins w:id="346" w:author="Patrick LE BOEUF" w:date="2017-12-02T17:15:00Z">
        <w:r w:rsidR="00C976C7">
          <w:rPr>
            <w:rFonts w:ascii="Times New Roman" w:eastAsia="Times New Roman" w:hAnsi="Times New Roman" w:cs="Times New Roman"/>
            <w:sz w:val="20"/>
            <w:szCs w:val="24"/>
            <w:lang w:val="en-GB" w:eastAsia="ar-SA"/>
          </w:rPr>
          <w:t>Part of the d</w:t>
        </w:r>
      </w:ins>
      <w:ins w:id="347" w:author="Patrick LE BOEUF" w:date="2017-12-02T17:13:00Z">
        <w:r w:rsidR="00C976C7">
          <w:rPr>
            <w:rFonts w:ascii="Times New Roman" w:eastAsia="Times New Roman" w:hAnsi="Times New Roman" w:cs="Times New Roman"/>
            <w:sz w:val="20"/>
            <w:szCs w:val="24"/>
            <w:lang w:val="en-GB" w:eastAsia="ar-SA"/>
          </w:rPr>
          <w:t xml:space="preserve">efinition of the English term 'poison' from </w:t>
        </w:r>
      </w:ins>
      <w:ins w:id="348" w:author="Patrick LE BOEUF" w:date="2017-12-02T17:14:00Z">
        <w:r w:rsidR="00C976C7">
          <w:rPr>
            <w:rFonts w:ascii="Times New Roman" w:eastAsia="Times New Roman" w:hAnsi="Times New Roman" w:cs="Times New Roman"/>
            <w:sz w:val="20"/>
            <w:szCs w:val="24"/>
            <w:lang w:val="en-GB" w:eastAsia="ar-SA"/>
          </w:rPr>
          <w:t xml:space="preserve">the Collins English dictionary, </w:t>
        </w:r>
        <w:r w:rsidR="00C976C7">
          <w:rPr>
            <w:rFonts w:ascii="Times New Roman" w:eastAsia="Times New Roman" w:hAnsi="Times New Roman" w:cs="Times New Roman"/>
            <w:sz w:val="20"/>
            <w:szCs w:val="24"/>
            <w:lang w:val="en-GB" w:eastAsia="ar-SA"/>
          </w:rPr>
          <w:fldChar w:fldCharType="begin"/>
        </w:r>
        <w:r w:rsidR="00C976C7">
          <w:rPr>
            <w:rFonts w:ascii="Times New Roman" w:eastAsia="Times New Roman" w:hAnsi="Times New Roman" w:cs="Times New Roman"/>
            <w:sz w:val="20"/>
            <w:szCs w:val="24"/>
            <w:lang w:val="en-GB" w:eastAsia="ar-SA"/>
          </w:rPr>
          <w:instrText xml:space="preserve"> HYPERLINK "</w:instrText>
        </w:r>
        <w:r w:rsidR="00C976C7" w:rsidRPr="00C976C7">
          <w:rPr>
            <w:rFonts w:ascii="Times New Roman" w:eastAsia="Times New Roman" w:hAnsi="Times New Roman" w:cs="Times New Roman"/>
            <w:sz w:val="20"/>
            <w:szCs w:val="24"/>
            <w:lang w:val="en-GB" w:eastAsia="ar-SA"/>
          </w:rPr>
          <w:instrText>https://www.collinsdictionary.com/dictionary/english/poison</w:instrText>
        </w:r>
        <w:r w:rsidR="00C976C7">
          <w:rPr>
            <w:rFonts w:ascii="Times New Roman" w:eastAsia="Times New Roman" w:hAnsi="Times New Roman" w:cs="Times New Roman"/>
            <w:sz w:val="20"/>
            <w:szCs w:val="24"/>
            <w:lang w:val="en-GB" w:eastAsia="ar-SA"/>
          </w:rPr>
          <w:instrText xml:space="preserve">" </w:instrText>
        </w:r>
        <w:r w:rsidR="00C976C7">
          <w:rPr>
            <w:rFonts w:ascii="Times New Roman" w:eastAsia="Times New Roman" w:hAnsi="Times New Roman" w:cs="Times New Roman"/>
            <w:sz w:val="20"/>
            <w:szCs w:val="24"/>
            <w:lang w:val="en-GB" w:eastAsia="ar-SA"/>
          </w:rPr>
          <w:fldChar w:fldCharType="separate"/>
        </w:r>
        <w:r w:rsidR="00C976C7" w:rsidRPr="00687805">
          <w:rPr>
            <w:rStyle w:val="Lienhypertexte"/>
            <w:rFonts w:ascii="Times New Roman" w:eastAsia="Times New Roman" w:hAnsi="Times New Roman"/>
            <w:szCs w:val="24"/>
            <w:lang w:val="en-GB" w:eastAsia="ar-SA"/>
          </w:rPr>
          <w:t>https://www.collinsdictionary.com/dictionary/english/poison</w:t>
        </w:r>
        <w:r w:rsidR="00C976C7">
          <w:rPr>
            <w:rFonts w:ascii="Times New Roman" w:eastAsia="Times New Roman" w:hAnsi="Times New Roman" w:cs="Times New Roman"/>
            <w:sz w:val="20"/>
            <w:szCs w:val="24"/>
            <w:lang w:val="en-GB" w:eastAsia="ar-SA"/>
          </w:rPr>
          <w:fldChar w:fldCharType="end"/>
        </w:r>
        <w:r w:rsidR="00C976C7">
          <w:rPr>
            <w:rFonts w:ascii="Times New Roman" w:eastAsia="Times New Roman" w:hAnsi="Times New Roman" w:cs="Times New Roman"/>
            <w:sz w:val="20"/>
            <w:szCs w:val="24"/>
            <w:lang w:val="en-GB" w:eastAsia="ar-SA"/>
          </w:rPr>
          <w:t>, as of 2 December 2017]</w:t>
        </w:r>
      </w:ins>
    </w:p>
    <w:p w:rsidR="00E05E38" w:rsidRPr="00E05E38" w:rsidRDefault="00E05E38" w:rsidP="00C976C7">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‘010 </w:t>
      </w:r>
      <w:r w:rsidRPr="00E05E38">
        <w:rPr>
          <w:rFonts w:ascii="Times New Roman" w:eastAsia="Times New Roman" w:hAnsi="Times New Roman" w:cs="Times New Roman"/>
          <w:b/>
          <w:sz w:val="20"/>
          <w:szCs w:val="24"/>
          <w:lang w:val="en-GB" w:eastAsia="ar-SA"/>
        </w:rPr>
        <w:t>__</w:t>
      </w:r>
      <w:r w:rsidRPr="00E05E38">
        <w:rPr>
          <w:rFonts w:ascii="Times New Roman" w:eastAsia="Times New Roman" w:hAnsi="Times New Roman" w:cs="Times New Roman"/>
          <w:sz w:val="20"/>
          <w:szCs w:val="24"/>
          <w:lang w:val="en-GB" w:eastAsia="ar-SA"/>
        </w:rPr>
        <w:t xml:space="preserve"> |a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85082387’…‘150 __</w:t>
      </w:r>
      <w:r w:rsidRPr="00E05E38">
        <w:rPr>
          <w:rFonts w:ascii="Times New Roman" w:eastAsia="Times New Roman" w:hAnsi="Times New Roman" w:cs="Times New Roman"/>
          <w:b/>
          <w:bCs/>
          <w:sz w:val="20"/>
          <w:szCs w:val="24"/>
          <w:lang w:val="en-GB" w:eastAsia="ar-SA"/>
        </w:rPr>
        <w:t xml:space="preserve"> |a </w:t>
      </w:r>
      <w:r w:rsidRPr="00E05E38">
        <w:rPr>
          <w:rFonts w:ascii="Times New Roman" w:eastAsia="Times New Roman" w:hAnsi="Times New Roman" w:cs="Times New Roman"/>
          <w:sz w:val="20"/>
          <w:szCs w:val="24"/>
          <w:lang w:val="en-GB" w:eastAsia="ar-SA"/>
        </w:rPr>
        <w:t xml:space="preserve">Maxwell equations’ [MARC 21 encoding of the preferred subject access point from LCSH, </w:t>
      </w:r>
      <w:hyperlink r:id="rId7" w:history="1">
        <w:r w:rsidRPr="00E05E38">
          <w:rPr>
            <w:rFonts w:ascii="Times New Roman" w:eastAsia="Times New Roman" w:hAnsi="Times New Roman" w:cs="Times New Roman"/>
            <w:color w:val="0000FF"/>
            <w:sz w:val="20"/>
            <w:szCs w:val="24"/>
            <w:u w:val="single"/>
            <w:lang w:val="en-GB" w:eastAsia="ar-SA"/>
          </w:rPr>
          <w:t>http://lccn.loc.gov/sh85082387</w:t>
        </w:r>
      </w:hyperlink>
      <w:r w:rsidRPr="00E05E38">
        <w:rPr>
          <w:rFonts w:ascii="Times New Roman" w:eastAsia="Times New Roman" w:hAnsi="Times New Roman" w:cs="Times New Roman"/>
          <w:sz w:val="20"/>
          <w:szCs w:val="24"/>
          <w:lang w:val="en-GB" w:eastAsia="ar-SA"/>
        </w:rPr>
        <w:t>, as of 19 November 2012]</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‘010 </w:t>
      </w:r>
      <w:r w:rsidRPr="00E05E38">
        <w:rPr>
          <w:rFonts w:ascii="Times New Roman" w:eastAsia="Times New Roman" w:hAnsi="Times New Roman" w:cs="Times New Roman"/>
          <w:b/>
          <w:sz w:val="20"/>
          <w:szCs w:val="24"/>
          <w:lang w:val="en-GB" w:eastAsia="ar-SA"/>
        </w:rPr>
        <w:t>__</w:t>
      </w:r>
      <w:r w:rsidRPr="00E05E38">
        <w:rPr>
          <w:rFonts w:ascii="Times New Roman" w:eastAsia="Times New Roman" w:hAnsi="Times New Roman" w:cs="Times New Roman"/>
          <w:sz w:val="20"/>
          <w:szCs w:val="24"/>
          <w:lang w:val="en-GB" w:eastAsia="ar-SA"/>
        </w:rPr>
        <w:t xml:space="preserve"> |a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85082387’…‘450 __</w:t>
      </w:r>
      <w:r w:rsidRPr="00E05E38">
        <w:rPr>
          <w:rFonts w:ascii="Times New Roman" w:eastAsia="Times New Roman" w:hAnsi="Times New Roman" w:cs="Times New Roman"/>
          <w:bCs/>
          <w:sz w:val="20"/>
          <w:szCs w:val="24"/>
          <w:lang w:val="en-GB" w:eastAsia="ar-SA"/>
        </w:rPr>
        <w:t> |a</w:t>
      </w:r>
      <w:r w:rsidRPr="00E05E38">
        <w:rPr>
          <w:rFonts w:ascii="Times New Roman" w:eastAsia="Times New Roman" w:hAnsi="Times New Roman" w:cs="Times New Roman"/>
          <w:b/>
          <w:bCs/>
          <w:sz w:val="20"/>
          <w:szCs w:val="24"/>
          <w:lang w:val="en-GB" w:eastAsia="ar-SA"/>
        </w:rPr>
        <w:t xml:space="preserve"> </w:t>
      </w:r>
      <w:r w:rsidRPr="00E05E38">
        <w:rPr>
          <w:rFonts w:ascii="Times New Roman" w:eastAsia="Times New Roman" w:hAnsi="Times New Roman" w:cs="Times New Roman"/>
          <w:sz w:val="20"/>
          <w:szCs w:val="24"/>
          <w:lang w:val="en-GB" w:eastAsia="ar-SA"/>
        </w:rPr>
        <w:t>Equations, Maxwell’ [MARC 21 encoding of a variant subject access point, from the same source]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‘PTBNP|20891’…‘200 1‎‡a  Whitman,‏ ‎‡b  Walt,‏ ‎‡f  1819-1892‏’ [UNIMARC encoding of the preferred access point for a personal name, from the authority file of the National Library of Portugal, as found on VIAF, </w:t>
      </w:r>
      <w:hyperlink r:id="rId8" w:history="1">
        <w:r w:rsidRPr="00E05E38">
          <w:rPr>
            <w:rFonts w:ascii="Times New Roman" w:eastAsia="Times New Roman" w:hAnsi="Times New Roman" w:cs="Times New Roman"/>
            <w:color w:val="0000FF"/>
            <w:sz w:val="20"/>
            <w:szCs w:val="24"/>
            <w:u w:val="single"/>
            <w:lang w:val="en-GB" w:eastAsia="ar-SA"/>
          </w:rPr>
          <w:t>http://www.viaf.org/processed/PTBNP%7C20891</w:t>
        </w:r>
      </w:hyperlink>
      <w:r w:rsidRPr="00E05E38">
        <w:rPr>
          <w:rFonts w:ascii="Times New Roman" w:eastAsia="Times New Roman" w:hAnsi="Times New Roman" w:cs="Times New Roman"/>
          <w:sz w:val="20"/>
          <w:szCs w:val="24"/>
          <w:lang w:val="en-GB" w:eastAsia="ar-SA"/>
        </w:rPr>
        <w:t>, on 28 September 2015]</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‘001  FRBNF119547493’…‘100  w.0..barus.$aGončarova$mNatal</w:t>
      </w:r>
      <w:r w:rsidRPr="00E05E38">
        <w:rPr>
          <w:rFonts w:ascii="Arial Unicode MS" w:eastAsia="Arial Unicode MS" w:hAnsi="Arial Unicode MS" w:cs="Arial Unicode MS"/>
          <w:sz w:val="20"/>
          <w:szCs w:val="24"/>
          <w:lang w:val="en-GB" w:eastAsia="ar-SA"/>
        </w:rPr>
        <w:t>ʹ</w:t>
      </w:r>
      <w:r w:rsidRPr="00E05E38">
        <w:rPr>
          <w:rFonts w:ascii="Times New Roman" w:eastAsia="Times New Roman" w:hAnsi="Times New Roman" w:cs="Times New Roman"/>
          <w:sz w:val="20"/>
          <w:szCs w:val="24"/>
          <w:lang w:val="en-GB" w:eastAsia="ar-SA"/>
        </w:rPr>
        <w:t xml:space="preserve">â Sergeevna$d1881-1962’ [INTERMARC encoding of the preferred access point for a personal name, from the authority file of the National Library of France, </w:t>
      </w:r>
      <w:hyperlink r:id="rId9" w:history="1">
        <w:r w:rsidRPr="00E05E38">
          <w:rPr>
            <w:rFonts w:ascii="Times New Roman" w:eastAsia="Times New Roman" w:hAnsi="Times New Roman" w:cs="Times New Roman"/>
            <w:color w:val="0000FF"/>
            <w:sz w:val="20"/>
            <w:szCs w:val="24"/>
            <w:u w:val="single"/>
            <w:lang w:val="en-GB" w:eastAsia="ar-SA"/>
          </w:rPr>
          <w:t>http://catalogue.bnf.fr/ark:/12148/cb119547494/ INTERMARC</w:t>
        </w:r>
      </w:hyperlink>
      <w:r w:rsidRPr="00E05E38">
        <w:rPr>
          <w:rFonts w:ascii="Times New Roman" w:eastAsia="Times New Roman" w:hAnsi="Times New Roman" w:cs="Times New Roman"/>
          <w:sz w:val="20"/>
          <w:szCs w:val="24"/>
          <w:lang w:val="en-GB" w:eastAsia="ar-SA"/>
        </w:rPr>
        <w:t>, as of 15 June 2012]</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‘001  FRBNF119547493’…‘100  w.0..c.rus.$aГончарова$mНаталья Сергеевна$d1881-1962’ [INTERMARC encoding of a parallel access point from the same source]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‘001  FRBNF119547493’…‘400  $w....b.eng.$aGoncharova$mNatalia$d1881-1962’ [INTERMARC encoding of a variant access point from the same source]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 […]&gt; &lt;control&gt; &lt;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&gt;beinecke.7h44jbj&lt;/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 xml:space="preserve">&gt; […] &lt;/control&gt;’ … </w:t>
      </w:r>
      <w:r w:rsidRPr="00E05E38">
        <w:rPr>
          <w:rFonts w:ascii="Times New Roman" w:eastAsia="Times New Roman" w:hAnsi="Times New Roman" w:cs="Times New Roman"/>
          <w:sz w:val="20"/>
          <w:szCs w:val="24"/>
          <w:lang w:val="en-GB" w:eastAsia="ar-SA"/>
        </w:rPr>
        <w:lastRenderedPageBreak/>
        <w:t>‘&lt;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&lt;identity&gt; &lt;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&gt;family&lt;/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xml:lang</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eng</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scriptCode</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Latn</w:t>
      </w:r>
      <w:proofErr w:type="spellEnd"/>
      <w:r w:rsidRPr="00E05E38">
        <w:rPr>
          <w:rFonts w:ascii="Times New Roman" w:eastAsia="Times New Roman" w:hAnsi="Times New Roman" w:cs="Times New Roman"/>
          <w:sz w:val="20"/>
          <w:szCs w:val="24"/>
          <w:lang w:val="en-GB" w:eastAsia="ar-SA"/>
        </w:rPr>
        <w:t xml:space="preserve">"&gt;&lt;part </w:t>
      </w:r>
      <w:proofErr w:type="spellStart"/>
      <w:r w:rsidRPr="00E05E38">
        <w:rPr>
          <w:rFonts w:ascii="Times New Roman" w:eastAsia="Times New Roman" w:hAnsi="Times New Roman" w:cs="Times New Roman"/>
          <w:sz w:val="20"/>
          <w:szCs w:val="24"/>
          <w:lang w:val="en-GB" w:eastAsia="ar-SA"/>
        </w:rPr>
        <w:t>localType</w:t>
      </w:r>
      <w:proofErr w:type="spellEnd"/>
      <w:r w:rsidRPr="00E05E38">
        <w:rPr>
          <w:rFonts w:ascii="Times New Roman" w:eastAsia="Times New Roman" w:hAnsi="Times New Roman" w:cs="Times New Roman"/>
          <w:sz w:val="20"/>
          <w:szCs w:val="24"/>
          <w:lang w:val="en-GB" w:eastAsia="ar-SA"/>
        </w:rPr>
        <w:t>="100a"&gt;Boswell family&lt;/part&gt; […]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&gt; […] &lt;/identity&gt;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&gt;’ [EAC encoding of the preferred access point for a family]</w:t>
      </w:r>
    </w:p>
    <w:p w:rsidR="00E05E38" w:rsidRPr="00E05E38" w:rsidRDefault="00E05E38" w:rsidP="00E05E38">
      <w:pPr>
        <w:widowControl w:val="0"/>
        <w:suppressAutoHyphens/>
        <w:autoSpaceDE w:val="0"/>
        <w:spacing w:after="0" w:line="240" w:lineRule="auto"/>
        <w:ind w:left="1418" w:hanging="1418"/>
        <w:rPr>
          <w:rFonts w:ascii="Times New Roman" w:eastAsia="Times New Roman" w:hAnsi="Times New Roman" w:cs="Times New Roman"/>
          <w:b/>
          <w:sz w:val="20"/>
          <w:szCs w:val="24"/>
          <w:lang w:val="en-GB" w:eastAsia="ar-SA"/>
        </w:rPr>
      </w:pPr>
      <w:r w:rsidRPr="00E05E38">
        <w:rPr>
          <w:rFonts w:ascii="Times New Roman" w:eastAsia="Times New Roman" w:hAnsi="Times New Roman" w:cs="Times New Roman"/>
          <w:sz w:val="20"/>
          <w:szCs w:val="24"/>
          <w:lang w:val="en-GB" w:eastAsia="ar-SA"/>
        </w:rPr>
        <w:t>Properties</w:t>
      </w:r>
      <w:r w:rsidRPr="00E05E38">
        <w:rPr>
          <w:rFonts w:ascii="Times New Roman" w:eastAsia="Times New Roman" w:hAnsi="Times New Roman" w:cs="Times New Roman"/>
          <w:b/>
          <w:sz w:val="20"/>
          <w:szCs w:val="24"/>
          <w:lang w:val="en-GB" w:eastAsia="ar-SA"/>
        </w:rPr>
        <w:t>:</w:t>
      </w:r>
      <w:r w:rsidRPr="00E05E38">
        <w:rPr>
          <w:rFonts w:ascii="Times New Roman" w:eastAsia="Times New Roman" w:hAnsi="Times New Roman" w:cs="Times New Roman"/>
          <w:b/>
          <w:sz w:val="20"/>
          <w:szCs w:val="24"/>
          <w:lang w:val="en-GB" w:eastAsia="ar-SA"/>
        </w:rPr>
        <w:tab/>
      </w:r>
      <w:hyperlink w:anchor="_R32_is_warranted" w:history="1">
        <w:r w:rsidRPr="00E05E38">
          <w:rPr>
            <w:rFonts w:ascii="Times New Roman" w:eastAsia="Times New Roman" w:hAnsi="Times New Roman" w:cs="Times New Roman"/>
            <w:color w:val="0000FF"/>
            <w:sz w:val="20"/>
            <w:szCs w:val="24"/>
            <w:u w:val="single"/>
            <w:lang w:val="en-GB" w:eastAsia="ar-SA"/>
          </w:rPr>
          <w:t>R32</w:t>
        </w:r>
      </w:hyperlink>
      <w:r w:rsidRPr="00E05E38">
        <w:rPr>
          <w:rFonts w:ascii="Times New Roman" w:eastAsia="Times New Roman" w:hAnsi="Times New Roman" w:cs="Times New Roman"/>
          <w:sz w:val="20"/>
          <w:szCs w:val="24"/>
          <w:lang w:val="en-GB" w:eastAsia="ar-SA"/>
        </w:rPr>
        <w:t xml:space="preserve"> is warranted by (warrants): </w:t>
      </w:r>
      <w:hyperlink w:anchor="_F52_Name_Use_Activity" w:history="1">
        <w:r w:rsidRPr="00E05E38">
          <w:rPr>
            <w:rFonts w:ascii="Times New Roman" w:eastAsia="Times New Roman" w:hAnsi="Times New Roman" w:cs="Times New Roman"/>
            <w:color w:val="0000FF"/>
            <w:sz w:val="20"/>
            <w:szCs w:val="24"/>
            <w:u w:val="single"/>
            <w:lang w:val="en-GB" w:eastAsia="ar-SA"/>
          </w:rPr>
          <w:t>F52</w:t>
        </w:r>
      </w:hyperlink>
      <w:r w:rsidRPr="00E05E38">
        <w:rPr>
          <w:rFonts w:ascii="Times New Roman" w:eastAsia="Times New Roman" w:hAnsi="Times New Roman" w:cs="Times New Roman"/>
          <w:sz w:val="20"/>
          <w:szCs w:val="24"/>
          <w:lang w:val="en-GB" w:eastAsia="ar-SA"/>
        </w:rPr>
        <w:t xml:space="preserve"> Name Use Activity</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35_is_specified" w:history="1">
        <w:r w:rsidRPr="00E05E38">
          <w:rPr>
            <w:rFonts w:ascii="Times New Roman" w:eastAsia="Times New Roman" w:hAnsi="Times New Roman" w:cs="Times New Roman"/>
            <w:color w:val="0000FF"/>
            <w:sz w:val="20"/>
            <w:szCs w:val="24"/>
            <w:u w:val="single"/>
            <w:lang w:val="en-GB" w:eastAsia="ar-SA"/>
          </w:rPr>
          <w:t>R35</w:t>
        </w:r>
      </w:hyperlink>
      <w:r w:rsidRPr="00E05E38">
        <w:rPr>
          <w:rFonts w:ascii="Times New Roman" w:eastAsia="Times New Roman" w:hAnsi="Times New Roman" w:cs="Times New Roman"/>
          <w:sz w:val="20"/>
          <w:szCs w:val="24"/>
          <w:lang w:val="en-GB" w:eastAsia="ar-SA"/>
        </w:rPr>
        <w:t xml:space="preserve"> is specified by (specifies): </w:t>
      </w:r>
      <w:hyperlink w:anchor="_F34_KOS" w:history="1">
        <w:r w:rsidRPr="00E05E38">
          <w:rPr>
            <w:rFonts w:ascii="Times New Roman" w:eastAsia="Times New Roman" w:hAnsi="Times New Roman" w:cs="Times New Roman"/>
            <w:color w:val="0000FF"/>
            <w:sz w:val="20"/>
            <w:szCs w:val="24"/>
            <w:u w:val="single"/>
            <w:lang w:val="en-GB" w:eastAsia="ar-SA"/>
          </w:rPr>
          <w:t>F34</w:t>
        </w:r>
      </w:hyperlink>
      <w:r w:rsidRPr="00E05E38">
        <w:rPr>
          <w:rFonts w:ascii="Times New Roman" w:eastAsia="Times New Roman" w:hAnsi="Times New Roman" w:cs="Times New Roman"/>
          <w:sz w:val="20"/>
          <w:szCs w:val="24"/>
          <w:lang w:val="en-GB" w:eastAsia="ar-SA"/>
        </w:rPr>
        <w:t xml:space="preserve"> KOS</w:t>
      </w:r>
    </w:p>
    <w:p w:rsidR="00E05E38" w:rsidRPr="00E05E38" w:rsidRDefault="00E05E38" w:rsidP="00E05E38">
      <w:pPr>
        <w:widowControl w:val="0"/>
        <w:tabs>
          <w:tab w:val="left" w:pos="2268"/>
        </w:tabs>
        <w:suppressAutoHyphens/>
        <w:autoSpaceDE w:val="0"/>
        <w:spacing w:after="0" w:line="240" w:lineRule="auto"/>
        <w:ind w:left="1418"/>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ab/>
        <w:t xml:space="preserve">(R35.1 has status: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b/>
          <w:sz w:val="20"/>
          <w:szCs w:val="24"/>
          <w:lang w:val="en-GB" w:eastAsia="ar-SA"/>
        </w:rPr>
      </w:pPr>
      <w:hyperlink w:anchor="_R36_uses_script" w:history="1">
        <w:r w:rsidRPr="00E05E38">
          <w:rPr>
            <w:rFonts w:ascii="Times New Roman" w:eastAsia="Times New Roman" w:hAnsi="Times New Roman" w:cs="Times New Roman"/>
            <w:color w:val="0000FF"/>
            <w:sz w:val="20"/>
            <w:szCs w:val="24"/>
            <w:u w:val="single"/>
            <w:lang w:val="en-GB" w:eastAsia="ar-SA"/>
          </w:rPr>
          <w:t>R36</w:t>
        </w:r>
      </w:hyperlink>
      <w:r w:rsidRPr="00E05E38">
        <w:rPr>
          <w:rFonts w:ascii="Times New Roman" w:eastAsia="Times New Roman" w:hAnsi="Times New Roman" w:cs="Times New Roman"/>
          <w:sz w:val="20"/>
          <w:szCs w:val="24"/>
          <w:lang w:val="en-GB" w:eastAsia="ar-SA"/>
        </w:rPr>
        <w:t xml:space="preserve"> uses script conversion (is script conversion used in): </w:t>
      </w:r>
      <w:hyperlink w:anchor="_F36_Script_Conversion" w:history="1">
        <w:r w:rsidRPr="00E05E38">
          <w:rPr>
            <w:rFonts w:ascii="Times New Roman" w:eastAsia="Times New Roman" w:hAnsi="Times New Roman" w:cs="Times New Roman"/>
            <w:color w:val="0000FF"/>
            <w:sz w:val="20"/>
            <w:szCs w:val="24"/>
            <w:u w:val="single"/>
            <w:lang w:val="en-GB" w:eastAsia="ar-SA"/>
          </w:rPr>
          <w:t>F36</w:t>
        </w:r>
      </w:hyperlink>
      <w:r w:rsidRPr="00E05E38">
        <w:rPr>
          <w:rFonts w:ascii="Times New Roman" w:eastAsia="Times New Roman" w:hAnsi="Times New Roman" w:cs="Times New Roman"/>
          <w:sz w:val="20"/>
          <w:szCs w:val="24"/>
          <w:lang w:val="en-GB" w:eastAsia="ar-SA"/>
        </w:rPr>
        <w:t xml:space="preserve"> Script Conversion</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37_states_as" w:history="1">
        <w:r w:rsidRPr="00E05E38">
          <w:rPr>
            <w:rFonts w:ascii="Times New Roman" w:eastAsia="Times New Roman" w:hAnsi="Times New Roman" w:cs="Times New Roman"/>
            <w:color w:val="0000FF"/>
            <w:sz w:val="20"/>
            <w:szCs w:val="24"/>
            <w:u w:val="single"/>
            <w:lang w:val="en-GB" w:eastAsia="ar-SA"/>
          </w:rPr>
          <w:t>R37</w:t>
        </w:r>
      </w:hyperlink>
      <w:r w:rsidRPr="00E05E38">
        <w:rPr>
          <w:rFonts w:ascii="Times New Roman" w:eastAsia="Times New Roman" w:hAnsi="Times New Roman" w:cs="Times New Roman"/>
          <w:sz w:val="20"/>
          <w:szCs w:val="24"/>
          <w:lang w:val="en-GB" w:eastAsia="ar-SA"/>
        </w:rPr>
        <w:t xml:space="preserve"> states as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(is stated as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in): </w:t>
      </w:r>
      <w:hyperlink w:anchor="_F12_Nomen" w:history="1">
        <w:r w:rsidRPr="00E05E38">
          <w:rPr>
            <w:rFonts w:ascii="Times New Roman" w:eastAsia="Times New Roman" w:hAnsi="Times New Roman" w:cs="Times New Roman"/>
            <w:color w:val="0000FF"/>
            <w:sz w:val="20"/>
            <w:szCs w:val="24"/>
            <w:u w:val="single"/>
            <w:lang w:val="en-GB" w:eastAsia="ar-SA"/>
          </w:rPr>
          <w:t>F12</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38_refers_to_thema_(is_thema_of)" w:history="1">
        <w:r w:rsidRPr="00E05E38">
          <w:rPr>
            <w:rFonts w:ascii="Times New Roman" w:eastAsia="Times New Roman" w:hAnsi="Times New Roman" w:cs="Times New Roman"/>
            <w:color w:val="0000FF"/>
            <w:sz w:val="20"/>
            <w:szCs w:val="24"/>
            <w:u w:val="single"/>
            <w:lang w:val="en-GB" w:eastAsia="ar-SA"/>
          </w:rPr>
          <w:t>R38</w:t>
        </w:r>
      </w:hyperlink>
      <w:r w:rsidRPr="00E05E38">
        <w:rPr>
          <w:rFonts w:ascii="Times New Roman" w:eastAsia="Times New Roman" w:hAnsi="Times New Roman" w:cs="Times New Roman"/>
          <w:sz w:val="20"/>
          <w:szCs w:val="24"/>
          <w:lang w:val="en-GB" w:eastAsia="ar-SA"/>
        </w:rPr>
        <w:t xml:space="preserve"> refers to </w:t>
      </w:r>
      <w:proofErr w:type="spellStart"/>
      <w:r w:rsidRPr="00E05E38">
        <w:rPr>
          <w:rFonts w:ascii="Times New Roman" w:eastAsia="Times New Roman" w:hAnsi="Times New Roman" w:cs="Times New Roman"/>
          <w:sz w:val="20"/>
          <w:szCs w:val="24"/>
          <w:lang w:val="en-GB" w:eastAsia="ar-SA"/>
        </w:rPr>
        <w:t>thema</w:t>
      </w:r>
      <w:proofErr w:type="spellEnd"/>
      <w:r w:rsidRPr="00E05E38">
        <w:rPr>
          <w:rFonts w:ascii="Times New Roman" w:eastAsia="Times New Roman" w:hAnsi="Times New Roman" w:cs="Times New Roman"/>
          <w:sz w:val="20"/>
          <w:szCs w:val="24"/>
          <w:lang w:val="en-GB" w:eastAsia="ar-SA"/>
        </w:rPr>
        <w:t xml:space="preserve"> (is </w:t>
      </w:r>
      <w:proofErr w:type="spellStart"/>
      <w:r w:rsidRPr="00E05E38">
        <w:rPr>
          <w:rFonts w:ascii="Times New Roman" w:eastAsia="Times New Roman" w:hAnsi="Times New Roman" w:cs="Times New Roman"/>
          <w:sz w:val="20"/>
          <w:szCs w:val="24"/>
          <w:lang w:val="en-GB" w:eastAsia="ar-SA"/>
        </w:rPr>
        <w:t>thema</w:t>
      </w:r>
      <w:proofErr w:type="spellEnd"/>
      <w:r w:rsidRPr="00E05E38">
        <w:rPr>
          <w:rFonts w:ascii="Times New Roman" w:eastAsia="Times New Roman" w:hAnsi="Times New Roman" w:cs="Times New Roman"/>
          <w:sz w:val="20"/>
          <w:szCs w:val="24"/>
          <w:lang w:val="en-GB" w:eastAsia="ar-SA"/>
        </w:rPr>
        <w:t xml:space="preserve"> of): </w:t>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39_is_intended" w:history="1">
        <w:r w:rsidRPr="00E05E38">
          <w:rPr>
            <w:rFonts w:ascii="Times New Roman" w:eastAsia="Times New Roman" w:hAnsi="Times New Roman" w:cs="Times New Roman"/>
            <w:color w:val="0000FF"/>
            <w:sz w:val="20"/>
            <w:szCs w:val="24"/>
            <w:u w:val="single"/>
            <w:lang w:val="en-GB" w:eastAsia="ar-SA"/>
          </w:rPr>
          <w:t>R39</w:t>
        </w:r>
      </w:hyperlink>
      <w:r w:rsidRPr="00E05E38">
        <w:rPr>
          <w:rFonts w:ascii="Times New Roman" w:eastAsia="Times New Roman" w:hAnsi="Times New Roman" w:cs="Times New Roman"/>
          <w:sz w:val="20"/>
          <w:szCs w:val="24"/>
          <w:lang w:val="en-GB" w:eastAsia="ar-SA"/>
        </w:rPr>
        <w:t xml:space="preserve"> is intended for (is target audience in): </w:t>
      </w:r>
      <w:hyperlink w:anchor="_E74_Group_" w:history="1">
        <w:r w:rsidRPr="00E05E38">
          <w:rPr>
            <w:rFonts w:ascii="Times New Roman" w:eastAsia="Times New Roman" w:hAnsi="Times New Roman" w:cs="Times New Roman"/>
            <w:color w:val="0000FF"/>
            <w:sz w:val="20"/>
            <w:szCs w:val="24"/>
            <w:u w:val="single"/>
            <w:lang w:val="en-GB" w:eastAsia="ar-SA"/>
          </w:rPr>
          <w:t>E74</w:t>
        </w:r>
      </w:hyperlink>
      <w:r w:rsidRPr="00E05E38">
        <w:rPr>
          <w:rFonts w:ascii="Times New Roman" w:eastAsia="Times New Roman" w:hAnsi="Times New Roman" w:cs="Times New Roman"/>
          <w:sz w:val="20"/>
          <w:szCs w:val="24"/>
          <w:lang w:val="en-GB" w:eastAsia="ar-SA"/>
        </w:rPr>
        <w:t xml:space="preserve"> Group</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54_has_nomen" w:history="1">
        <w:r w:rsidRPr="00E05E38">
          <w:rPr>
            <w:rFonts w:ascii="Times New Roman" w:eastAsia="Times New Roman" w:hAnsi="Times New Roman" w:cs="Times New Roman"/>
            <w:color w:val="0000FF"/>
            <w:sz w:val="20"/>
            <w:szCs w:val="24"/>
            <w:u w:val="single"/>
            <w:lang w:val="en-GB" w:eastAsia="ar-SA"/>
          </w:rPr>
          <w:t>R54</w:t>
        </w:r>
      </w:hyperlink>
      <w:r w:rsidRPr="00E05E38">
        <w:rPr>
          <w:rFonts w:ascii="Times New Roman" w:eastAsia="Times New Roman" w:hAnsi="Times New Roman" w:cs="Times New Roman"/>
          <w:sz w:val="20"/>
          <w:szCs w:val="24"/>
          <w:lang w:val="en-GB" w:eastAsia="ar-SA"/>
        </w:rPr>
        <w:t xml:space="preserve"> has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language (is language of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in): </w:t>
      </w:r>
      <w:hyperlink w:anchor="_E56_Language_1" w:history="1">
        <w:r w:rsidRPr="00E05E38">
          <w:rPr>
            <w:rFonts w:ascii="Times New Roman" w:eastAsia="Times New Roman" w:hAnsi="Times New Roman" w:cs="Times New Roman"/>
            <w:color w:val="0000FF"/>
            <w:sz w:val="20"/>
            <w:szCs w:val="24"/>
            <w:u w:val="single"/>
            <w:lang w:val="en-GB" w:eastAsia="ar-SA"/>
          </w:rPr>
          <w:t>E56</w:t>
        </w:r>
      </w:hyperlink>
      <w:r w:rsidRPr="00E05E38">
        <w:rPr>
          <w:rFonts w:ascii="Times New Roman" w:eastAsia="Times New Roman" w:hAnsi="Times New Roman" w:cs="Times New Roman"/>
          <w:sz w:val="20"/>
          <w:szCs w:val="24"/>
          <w:lang w:val="en-GB" w:eastAsia="ar-SA"/>
        </w:rPr>
        <w:t xml:space="preserve"> Language</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55_has_nomen" w:history="1">
        <w:r w:rsidRPr="00E05E38">
          <w:rPr>
            <w:rFonts w:ascii="Times New Roman" w:eastAsia="Times New Roman" w:hAnsi="Times New Roman" w:cs="Times New Roman"/>
            <w:color w:val="0000FF"/>
            <w:sz w:val="20"/>
            <w:szCs w:val="24"/>
            <w:u w:val="single"/>
            <w:lang w:val="en-GB" w:eastAsia="ar-SA"/>
          </w:rPr>
          <w:t>R55</w:t>
        </w:r>
      </w:hyperlink>
      <w:r w:rsidRPr="00E05E38">
        <w:rPr>
          <w:rFonts w:ascii="Times New Roman" w:eastAsia="Times New Roman" w:hAnsi="Times New Roman" w:cs="Times New Roman"/>
          <w:sz w:val="20"/>
          <w:szCs w:val="24"/>
          <w:lang w:val="en-GB" w:eastAsia="ar-SA"/>
        </w:rPr>
        <w:t xml:space="preserve"> has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form (is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form in):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56_has_related" w:history="1">
        <w:r w:rsidRPr="00E05E38">
          <w:rPr>
            <w:rFonts w:ascii="Times New Roman" w:eastAsia="Times New Roman" w:hAnsi="Times New Roman" w:cs="Times New Roman"/>
            <w:color w:val="0000FF"/>
            <w:sz w:val="20"/>
            <w:szCs w:val="24"/>
            <w:u w:val="single"/>
            <w:lang w:val="en-GB" w:eastAsia="ar-SA"/>
          </w:rPr>
          <w:t>R56</w:t>
        </w:r>
      </w:hyperlink>
      <w:r w:rsidRPr="00E05E38">
        <w:rPr>
          <w:rFonts w:ascii="Times New Roman" w:eastAsia="Times New Roman" w:hAnsi="Times New Roman" w:cs="Times New Roman"/>
          <w:sz w:val="20"/>
          <w:szCs w:val="24"/>
          <w:lang w:val="en-GB" w:eastAsia="ar-SA"/>
        </w:rPr>
        <w:t xml:space="preserve"> has related use (is related use for): </w:t>
      </w:r>
      <w:hyperlink w:anchor="_F35_Nomen_Use_Statement"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tabs>
          <w:tab w:val="left" w:pos="2268"/>
        </w:tabs>
        <w:suppressAutoHyphens/>
        <w:autoSpaceDE w:val="0"/>
        <w:spacing w:after="0" w:line="240" w:lineRule="auto"/>
        <w:ind w:left="1418"/>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ab/>
        <w:t xml:space="preserve">(R56.1 has type: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349" w:name="_Toc434681769"/>
      <w:r w:rsidRPr="00E05E38">
        <w:rPr>
          <w:rFonts w:ascii="Arial" w:eastAsia="Times New Roman" w:hAnsi="Arial" w:cs="Times New Roman"/>
          <w:b/>
          <w:bCs/>
          <w:i/>
          <w:sz w:val="24"/>
          <w:szCs w:val="24"/>
          <w:lang w:val="en-GB" w:eastAsia="ar-SA"/>
        </w:rPr>
        <w:t>F52 Name Use Activity</w:t>
      </w:r>
      <w:bookmarkEnd w:id="349"/>
    </w:p>
    <w:p w:rsidR="00E05E38" w:rsidRPr="00E05E38" w:rsidRDefault="00E05E38" w:rsidP="00E05E38">
      <w:pPr>
        <w:widowControl w:val="0"/>
        <w:suppressAutoHyphens/>
        <w:autoSpaceDE w:val="0"/>
        <w:spacing w:after="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Subclass of:</w:t>
      </w:r>
      <w:r w:rsidRPr="00E05E38">
        <w:rPr>
          <w:rFonts w:ascii="Times New Roman" w:eastAsia="Times New Roman" w:hAnsi="Times New Roman" w:cs="Times New Roman"/>
          <w:sz w:val="20"/>
          <w:szCs w:val="24"/>
          <w:lang w:val="en-GB" w:eastAsia="ar-SA"/>
        </w:rPr>
        <w:tab/>
      </w:r>
      <w:hyperlink w:anchor="_E18_Physical_Thing_" w:history="1">
        <w:r w:rsidRPr="00E05E38">
          <w:rPr>
            <w:rFonts w:ascii="Times New Roman" w:eastAsia="Times New Roman" w:hAnsi="Times New Roman" w:cs="Times New Roman"/>
            <w:color w:val="0000FF"/>
            <w:sz w:val="20"/>
            <w:szCs w:val="24"/>
            <w:u w:val="single"/>
            <w:lang w:val="en-GB" w:eastAsia="ar-SA"/>
          </w:rPr>
          <w:t>E13</w:t>
        </w:r>
      </w:hyperlink>
      <w:r w:rsidRPr="00E05E38">
        <w:rPr>
          <w:rFonts w:ascii="Times New Roman" w:eastAsia="Times New Roman" w:hAnsi="Times New Roman" w:cs="Times New Roman"/>
          <w:sz w:val="20"/>
          <w:szCs w:val="24"/>
          <w:lang w:val="en-GB" w:eastAsia="ar-SA"/>
        </w:rPr>
        <w:t xml:space="preserve"> Attribute Assignment</w:t>
      </w:r>
    </w:p>
    <w:p w:rsidR="00E05E38" w:rsidRPr="00E05E38" w:rsidRDefault="00E05E38" w:rsidP="00E05E38">
      <w:pPr>
        <w:widowControl w:val="0"/>
        <w:suppressAutoHyphens/>
        <w:autoSpaceDE w:val="0"/>
        <w:spacing w:before="120" w:after="120" w:line="240" w:lineRule="auto"/>
        <w:ind w:left="1418" w:hanging="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This class comprises periods of continuous use of a specific instance of E41 Appellation for a particular instance of E1 CRM Entity by an E39 Actor. It includes in particular the use of the name by its carrier. Characteristically, actors performing an activity may choose a particular appellation for themselves in the context of this activity. Such cases should be modelled by additionally classifying these activities as instances of F52 Name Use Activity.</w:t>
      </w:r>
    </w:p>
    <w:p w:rsidR="00E05E38" w:rsidRPr="00E05E38" w:rsidRDefault="00E05E38" w:rsidP="00E05E38">
      <w:pPr>
        <w:widowControl w:val="0"/>
        <w:suppressAutoHyphens/>
        <w:autoSpaceDE w:val="0"/>
        <w:spacing w:before="120"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It is possible to specify the type of name use, through the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property, e.g.: use of a pseudonym, use of a married name, use of a birth name, use of a blended name, use of a religious name, etc.</w:t>
      </w:r>
    </w:p>
    <w:p w:rsidR="00E05E38" w:rsidRPr="00E05E38" w:rsidRDefault="00E05E38" w:rsidP="00E05E38">
      <w:pPr>
        <w:widowControl w:val="0"/>
        <w:suppressAutoHyphens/>
        <w:autoSpaceDE w:val="0"/>
        <w:spacing w:after="120" w:line="240" w:lineRule="auto"/>
        <w:ind w:left="1418" w:hanging="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t>Using the pseudonym ‘Prince’ until 1993, and again from 2000 on</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Using the pseudonym ‘Love Symbol’ from 1993 to 2000</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Using the pseudonym ‘Lewis Carroll’ when authoring works of fiction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E55 Type {use of a pseudonym})</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Using the name ‘Charles Dodgson’ when authoring works of mathematics and logics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E55 Type {use of a birth name})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Using the name ‘Mother Teresa’ instead of ‘Agnes </w:t>
      </w:r>
      <w:proofErr w:type="spellStart"/>
      <w:r w:rsidRPr="00E05E38">
        <w:rPr>
          <w:rFonts w:ascii="Times New Roman" w:eastAsia="Times New Roman" w:hAnsi="Times New Roman" w:cs="Times New Roman"/>
          <w:sz w:val="20"/>
          <w:szCs w:val="24"/>
          <w:lang w:val="en-GB" w:eastAsia="ar-SA"/>
        </w:rPr>
        <w:t>Gonxha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Bojaxhiu</w:t>
      </w:r>
      <w:proofErr w:type="spellEnd"/>
      <w:r w:rsidRPr="00E05E38">
        <w:rPr>
          <w:rFonts w:ascii="Times New Roman" w:eastAsia="Times New Roman" w:hAnsi="Times New Roman" w:cs="Times New Roman"/>
          <w:sz w:val="20"/>
          <w:szCs w:val="24"/>
          <w:lang w:val="en-GB" w:eastAsia="ar-SA"/>
        </w:rPr>
        <w:t>’ when becoming head of the Missionaries of Charity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E55 Type {use of a religious name})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Using the name ‘Elizabeth Barrett Browning’ instead of ‘Elizabeth Barrett </w:t>
      </w:r>
      <w:proofErr w:type="spellStart"/>
      <w:r w:rsidRPr="00E05E38">
        <w:rPr>
          <w:rFonts w:ascii="Times New Roman" w:eastAsia="Times New Roman" w:hAnsi="Times New Roman" w:cs="Times New Roman"/>
          <w:sz w:val="20"/>
          <w:szCs w:val="24"/>
          <w:lang w:val="en-GB" w:eastAsia="ar-SA"/>
        </w:rPr>
        <w:t>Barrett</w:t>
      </w:r>
      <w:proofErr w:type="spellEnd"/>
      <w:r w:rsidRPr="00E05E38">
        <w:rPr>
          <w:rFonts w:ascii="Times New Roman" w:eastAsia="Times New Roman" w:hAnsi="Times New Roman" w:cs="Times New Roman"/>
          <w:sz w:val="20"/>
          <w:szCs w:val="24"/>
          <w:lang w:val="en-GB" w:eastAsia="ar-SA"/>
        </w:rPr>
        <w:t>’ after marrying Robert Browning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E55 Type {use of a married name})</w:t>
      </w:r>
    </w:p>
    <w:p w:rsidR="00E05E38" w:rsidRPr="00E05E38" w:rsidRDefault="00E05E38" w:rsidP="00E05E38">
      <w:pPr>
        <w:widowControl w:val="0"/>
        <w:suppressAutoHyphens/>
        <w:autoSpaceDE w:val="0"/>
        <w:spacing w:after="120" w:line="240" w:lineRule="auto"/>
        <w:ind w:left="1418"/>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Using the name ‘Antonio </w:t>
      </w:r>
      <w:proofErr w:type="spellStart"/>
      <w:r w:rsidRPr="00E05E38">
        <w:rPr>
          <w:rFonts w:ascii="Times New Roman" w:eastAsia="Times New Roman" w:hAnsi="Times New Roman" w:cs="Times New Roman"/>
          <w:sz w:val="20"/>
          <w:szCs w:val="24"/>
          <w:lang w:val="en-GB" w:eastAsia="ar-SA"/>
        </w:rPr>
        <w:t>Villaraigosa</w:t>
      </w:r>
      <w:proofErr w:type="spellEnd"/>
      <w:r w:rsidRPr="00E05E38">
        <w:rPr>
          <w:rFonts w:ascii="Times New Roman" w:eastAsia="Times New Roman" w:hAnsi="Times New Roman" w:cs="Times New Roman"/>
          <w:sz w:val="20"/>
          <w:szCs w:val="24"/>
          <w:lang w:val="en-GB" w:eastAsia="ar-SA"/>
        </w:rPr>
        <w:t xml:space="preserve">’ instead of ‘Antonio </w:t>
      </w:r>
      <w:proofErr w:type="spellStart"/>
      <w:r w:rsidRPr="00E05E38">
        <w:rPr>
          <w:rFonts w:ascii="Times New Roman" w:eastAsia="Times New Roman" w:hAnsi="Times New Roman" w:cs="Times New Roman"/>
          <w:sz w:val="20"/>
          <w:szCs w:val="24"/>
          <w:lang w:val="en-GB" w:eastAsia="ar-SA"/>
        </w:rPr>
        <w:t>Villar</w:t>
      </w:r>
      <w:proofErr w:type="spellEnd"/>
      <w:r w:rsidRPr="00E05E38">
        <w:rPr>
          <w:rFonts w:ascii="Times New Roman" w:eastAsia="Times New Roman" w:hAnsi="Times New Roman" w:cs="Times New Roman"/>
          <w:sz w:val="20"/>
          <w:szCs w:val="24"/>
          <w:lang w:val="en-GB" w:eastAsia="ar-SA"/>
        </w:rPr>
        <w:t xml:space="preserve">’ after marrying </w:t>
      </w:r>
      <w:proofErr w:type="spellStart"/>
      <w:r w:rsidRPr="00E05E38">
        <w:rPr>
          <w:rFonts w:ascii="Times New Roman" w:eastAsia="Times New Roman" w:hAnsi="Times New Roman" w:cs="Times New Roman"/>
          <w:sz w:val="20"/>
          <w:szCs w:val="24"/>
          <w:lang w:val="en-GB" w:eastAsia="ar-SA"/>
        </w:rPr>
        <w:t>Corina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Raigosa</w:t>
      </w:r>
      <w:proofErr w:type="spellEnd"/>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P2 has type</w:t>
      </w:r>
      <w:r w:rsidRPr="00E05E38">
        <w:rPr>
          <w:rFonts w:ascii="Times New Roman" w:eastAsia="Times New Roman" w:hAnsi="Times New Roman" w:cs="Times New Roman"/>
          <w:sz w:val="20"/>
          <w:szCs w:val="24"/>
          <w:lang w:val="en-GB" w:eastAsia="ar-SA"/>
        </w:rPr>
        <w:t xml:space="preserve"> E55 Type {use of a blended name}) [</w:t>
      </w:r>
      <w:r w:rsidRPr="00E05E38">
        <w:rPr>
          <w:rFonts w:ascii="Times New Roman" w:eastAsia="Times New Roman" w:hAnsi="Times New Roman" w:cs="Times New Roman"/>
          <w:i/>
          <w:sz w:val="20"/>
          <w:szCs w:val="24"/>
          <w:lang w:val="en-GB" w:eastAsia="ar-SA"/>
        </w:rPr>
        <w:t>comment:</w:t>
      </w:r>
      <w:r w:rsidRPr="00E05E38">
        <w:rPr>
          <w:rFonts w:ascii="Times New Roman" w:eastAsia="Times New Roman" w:hAnsi="Times New Roman" w:cs="Times New Roman"/>
          <w:sz w:val="20"/>
          <w:szCs w:val="24"/>
          <w:lang w:val="en-GB" w:eastAsia="ar-SA"/>
        </w:rPr>
        <w:t xml:space="preserve"> when former mayor of Los Angeles Antonio </w:t>
      </w:r>
      <w:proofErr w:type="spellStart"/>
      <w:r w:rsidRPr="00E05E38">
        <w:rPr>
          <w:rFonts w:ascii="Times New Roman" w:eastAsia="Times New Roman" w:hAnsi="Times New Roman" w:cs="Times New Roman"/>
          <w:sz w:val="20"/>
          <w:szCs w:val="24"/>
          <w:lang w:val="en-GB" w:eastAsia="ar-SA"/>
        </w:rPr>
        <w:t>Villar</w:t>
      </w:r>
      <w:proofErr w:type="spellEnd"/>
      <w:r w:rsidRPr="00E05E38">
        <w:rPr>
          <w:rFonts w:ascii="Times New Roman" w:eastAsia="Times New Roman" w:hAnsi="Times New Roman" w:cs="Times New Roman"/>
          <w:sz w:val="20"/>
          <w:szCs w:val="24"/>
          <w:lang w:val="en-GB" w:eastAsia="ar-SA"/>
        </w:rPr>
        <w:t xml:space="preserve"> and </w:t>
      </w:r>
      <w:proofErr w:type="spellStart"/>
      <w:r w:rsidRPr="00E05E38">
        <w:rPr>
          <w:rFonts w:ascii="Times New Roman" w:eastAsia="Times New Roman" w:hAnsi="Times New Roman" w:cs="Times New Roman"/>
          <w:sz w:val="20"/>
          <w:szCs w:val="24"/>
          <w:lang w:val="en-GB" w:eastAsia="ar-SA"/>
        </w:rPr>
        <w:t>Corina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Raigosa</w:t>
      </w:r>
      <w:proofErr w:type="spellEnd"/>
      <w:r w:rsidRPr="00E05E38">
        <w:rPr>
          <w:rFonts w:ascii="Times New Roman" w:eastAsia="Times New Roman" w:hAnsi="Times New Roman" w:cs="Times New Roman"/>
          <w:sz w:val="20"/>
          <w:szCs w:val="24"/>
          <w:lang w:val="en-GB" w:eastAsia="ar-SA"/>
        </w:rPr>
        <w:t xml:space="preserve"> got married in 1987, the two spouses decided they would merge their two last names into one]</w:t>
      </w:r>
    </w:p>
    <w:p w:rsidR="0087428C" w:rsidRDefault="00E05E38" w:rsidP="00E05E38">
      <w:pPr>
        <w:widowControl w:val="0"/>
        <w:suppressAutoHyphens/>
        <w:autoSpaceDE w:val="0"/>
        <w:spacing w:after="0" w:line="240" w:lineRule="auto"/>
        <w:ind w:left="1418" w:hanging="1418"/>
        <w:rPr>
          <w:ins w:id="350" w:author="Patrick LE BOEUF" w:date="2017-12-02T17:34:00Z"/>
          <w:rFonts w:ascii="Times New Roman" w:eastAsia="Times New Roman" w:hAnsi="Times New Roman" w:cs="Times New Roman"/>
          <w:b/>
          <w:sz w:val="20"/>
          <w:szCs w:val="24"/>
          <w:lang w:val="en-GB" w:eastAsia="ar-SA"/>
        </w:rPr>
      </w:pPr>
      <w:r w:rsidRPr="00E05E38">
        <w:rPr>
          <w:rFonts w:ascii="Times New Roman" w:eastAsia="Times New Roman" w:hAnsi="Times New Roman" w:cs="Times New Roman"/>
          <w:sz w:val="20"/>
          <w:szCs w:val="24"/>
          <w:lang w:val="en-GB" w:eastAsia="ar-SA"/>
        </w:rPr>
        <w:t>Properties</w:t>
      </w:r>
      <w:r w:rsidRPr="00E05E38">
        <w:rPr>
          <w:rFonts w:ascii="Times New Roman" w:eastAsia="Times New Roman" w:hAnsi="Times New Roman" w:cs="Times New Roman"/>
          <w:b/>
          <w:sz w:val="20"/>
          <w:szCs w:val="24"/>
          <w:lang w:val="en-GB" w:eastAsia="ar-SA"/>
        </w:rPr>
        <w:t>:</w:t>
      </w:r>
      <w:r w:rsidRPr="00E05E38">
        <w:rPr>
          <w:rFonts w:ascii="Times New Roman" w:eastAsia="Times New Roman" w:hAnsi="Times New Roman" w:cs="Times New Roman"/>
          <w:b/>
          <w:sz w:val="20"/>
          <w:szCs w:val="24"/>
          <w:lang w:val="en-GB" w:eastAsia="ar-SA"/>
        </w:rPr>
        <w:tab/>
      </w:r>
      <w:ins w:id="351" w:author="Patrick LE BOEUF" w:date="2017-12-02T17:34:00Z">
        <w:r w:rsidR="0087428C" w:rsidRPr="0087428C">
          <w:rPr>
            <w:rFonts w:ascii="Times New Roman" w:eastAsia="Times New Roman" w:hAnsi="Times New Roman" w:cs="Times New Roman"/>
            <w:b/>
            <w:sz w:val="20"/>
            <w:szCs w:val="24"/>
            <w:highlight w:val="yellow"/>
            <w:lang w:val="en-GB" w:eastAsia="ar-SA"/>
          </w:rPr>
          <w:t>R45 assigned to (was assigned by): E1 CRM Entity</w:t>
        </w:r>
      </w:ins>
    </w:p>
    <w:p w:rsidR="00E05E38" w:rsidRPr="00E05E38" w:rsidRDefault="00E05E38" w:rsidP="0087428C">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61_occurred_in" w:history="1">
        <w:r w:rsidRPr="00E05E38">
          <w:rPr>
            <w:rFonts w:ascii="Times New Roman" w:eastAsia="Times New Roman" w:hAnsi="Times New Roman" w:cs="Times New Roman"/>
            <w:color w:val="0000FF"/>
            <w:sz w:val="20"/>
            <w:szCs w:val="24"/>
            <w:u w:val="single"/>
            <w:lang w:val="en-GB" w:eastAsia="ar-SA"/>
          </w:rPr>
          <w:t>R61</w:t>
        </w:r>
      </w:hyperlink>
      <w:r w:rsidRPr="00E05E38">
        <w:rPr>
          <w:rFonts w:ascii="Times New Roman" w:eastAsia="Times New Roman" w:hAnsi="Times New Roman" w:cs="Times New Roman"/>
          <w:sz w:val="20"/>
          <w:szCs w:val="24"/>
          <w:lang w:val="en-GB" w:eastAsia="ar-SA"/>
        </w:rPr>
        <w:t xml:space="preserve"> occurred in kind of context (was kind of context for):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62_was_used" w:history="1">
        <w:r w:rsidRPr="00E05E38">
          <w:rPr>
            <w:rFonts w:ascii="Times New Roman" w:eastAsia="Times New Roman" w:hAnsi="Times New Roman" w:cs="Times New Roman"/>
            <w:color w:val="0000FF"/>
            <w:sz w:val="20"/>
            <w:szCs w:val="24"/>
            <w:u w:val="single"/>
            <w:lang w:val="en-GB" w:eastAsia="ar-SA"/>
          </w:rPr>
          <w:t>R62</w:t>
        </w:r>
      </w:hyperlink>
      <w:r w:rsidRPr="00E05E38">
        <w:rPr>
          <w:rFonts w:ascii="Times New Roman" w:eastAsia="Times New Roman" w:hAnsi="Times New Roman" w:cs="Times New Roman"/>
          <w:sz w:val="20"/>
          <w:szCs w:val="24"/>
          <w:lang w:val="en-GB" w:eastAsia="ar-SA"/>
        </w:rPr>
        <w:t xml:space="preserve"> was used for membership in (was context for): </w:t>
      </w:r>
      <w:hyperlink w:anchor="_E74_Group_" w:history="1">
        <w:r w:rsidRPr="00E05E38">
          <w:rPr>
            <w:rFonts w:ascii="Times New Roman" w:eastAsia="Times New Roman" w:hAnsi="Times New Roman" w:cs="Times New Roman"/>
            <w:color w:val="0000FF"/>
            <w:sz w:val="20"/>
            <w:szCs w:val="24"/>
            <w:u w:val="single"/>
            <w:lang w:val="en-GB" w:eastAsia="ar-SA"/>
          </w:rPr>
          <w:t>E74</w:t>
        </w:r>
      </w:hyperlink>
      <w:r w:rsidRPr="00E05E38">
        <w:rPr>
          <w:rFonts w:ascii="Times New Roman" w:eastAsia="Times New Roman" w:hAnsi="Times New Roman" w:cs="Times New Roman"/>
          <w:sz w:val="20"/>
          <w:szCs w:val="24"/>
          <w:lang w:val="en-GB" w:eastAsia="ar-SA"/>
        </w:rPr>
        <w:t xml:space="preserve"> Group</w:t>
      </w:r>
    </w:p>
    <w:p w:rsidR="00E05E38" w:rsidRPr="00E05E38" w:rsidRDefault="00E05E38" w:rsidP="00E05E38">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63_named_(was" w:history="1">
        <w:r w:rsidRPr="0087428C">
          <w:rPr>
            <w:rFonts w:ascii="Times New Roman" w:eastAsia="Times New Roman" w:hAnsi="Times New Roman" w:cs="Times New Roman"/>
            <w:color w:val="0000FF"/>
            <w:sz w:val="20"/>
            <w:szCs w:val="24"/>
            <w:highlight w:val="yellow"/>
            <w:u w:val="single"/>
            <w:lang w:val="en-GB" w:eastAsia="ar-SA"/>
          </w:rPr>
          <w:t>R63</w:t>
        </w:r>
      </w:hyperlink>
      <w:r w:rsidRPr="0087428C">
        <w:rPr>
          <w:rFonts w:ascii="Times New Roman" w:eastAsia="Times New Roman" w:hAnsi="Times New Roman" w:cs="Times New Roman"/>
          <w:sz w:val="20"/>
          <w:szCs w:val="24"/>
          <w:highlight w:val="yellow"/>
          <w:lang w:val="en-GB" w:eastAsia="ar-SA"/>
        </w:rPr>
        <w:t xml:space="preserve"> named (was named by): </w:t>
      </w:r>
      <w:hyperlink w:anchor="_E1_CRM_Entity_" w:history="1">
        <w:r w:rsidRPr="0087428C">
          <w:rPr>
            <w:rFonts w:ascii="Times New Roman" w:eastAsia="Times New Roman" w:hAnsi="Times New Roman" w:cs="Times New Roman"/>
            <w:color w:val="0000FF"/>
            <w:sz w:val="20"/>
            <w:szCs w:val="24"/>
            <w:highlight w:val="yellow"/>
            <w:u w:val="single"/>
            <w:lang w:val="en-GB" w:eastAsia="ar-SA"/>
          </w:rPr>
          <w:t>E1</w:t>
        </w:r>
      </w:hyperlink>
      <w:r w:rsidRPr="0087428C">
        <w:rPr>
          <w:rFonts w:ascii="Times New Roman" w:eastAsia="Times New Roman" w:hAnsi="Times New Roman" w:cs="Times New Roman"/>
          <w:sz w:val="20"/>
          <w:szCs w:val="24"/>
          <w:highlight w:val="yellow"/>
          <w:lang w:val="en-GB" w:eastAsia="ar-SA"/>
        </w:rPr>
        <w:t xml:space="preserve"> CRM Entity</w:t>
      </w:r>
    </w:p>
    <w:p w:rsidR="0087428C" w:rsidRPr="00E05E38" w:rsidRDefault="00E05E38" w:rsidP="00F37E96">
      <w:pPr>
        <w:widowControl w:val="0"/>
        <w:suppressAutoHyphens/>
        <w:autoSpaceDE w:val="0"/>
        <w:spacing w:after="0" w:line="240" w:lineRule="auto"/>
        <w:ind w:left="1418"/>
        <w:rPr>
          <w:rFonts w:ascii="Times New Roman" w:eastAsia="Times New Roman" w:hAnsi="Times New Roman" w:cs="Times New Roman"/>
          <w:sz w:val="20"/>
          <w:szCs w:val="24"/>
          <w:lang w:val="en-GB" w:eastAsia="ar-SA"/>
        </w:rPr>
      </w:pPr>
      <w:hyperlink w:anchor="_R64_used_name" w:history="1">
        <w:r w:rsidRPr="00E05E38">
          <w:rPr>
            <w:rFonts w:ascii="Times New Roman" w:eastAsia="Times New Roman" w:hAnsi="Times New Roman" w:cs="Times New Roman"/>
            <w:color w:val="0000FF"/>
            <w:sz w:val="20"/>
            <w:szCs w:val="24"/>
            <w:u w:val="single"/>
            <w:lang w:val="en-GB" w:eastAsia="ar-SA"/>
          </w:rPr>
          <w:t>R64</w:t>
        </w:r>
      </w:hyperlink>
      <w:r w:rsidRPr="00E05E38">
        <w:rPr>
          <w:rFonts w:ascii="Times New Roman" w:eastAsia="Times New Roman" w:hAnsi="Times New Roman" w:cs="Times New Roman"/>
          <w:sz w:val="20"/>
          <w:szCs w:val="24"/>
          <w:lang w:val="en-GB" w:eastAsia="ar-SA"/>
        </w:rPr>
        <w:t xml:space="preserve"> used name (was name used by): </w:t>
      </w:r>
      <w:hyperlink w:anchor="_E41_Appellation_3" w:history="1">
        <w:r w:rsidRPr="00E05E38">
          <w:rPr>
            <w:rFonts w:ascii="Times New Roman" w:eastAsia="Times New Roman" w:hAnsi="Times New Roman" w:cs="Times New Roman"/>
            <w:color w:val="0000FF"/>
            <w:sz w:val="20"/>
            <w:szCs w:val="24"/>
            <w:u w:val="single"/>
            <w:lang w:val="en-GB" w:eastAsia="ar-SA"/>
          </w:rPr>
          <w:t>E41</w:t>
        </w:r>
      </w:hyperlink>
      <w:r w:rsidRPr="00E05E38">
        <w:rPr>
          <w:rFonts w:ascii="Times New Roman" w:eastAsia="Times New Roman" w:hAnsi="Times New Roman" w:cs="Times New Roman"/>
          <w:sz w:val="20"/>
          <w:szCs w:val="24"/>
          <w:lang w:val="en-GB" w:eastAsia="ar-SA"/>
        </w:rPr>
        <w:t xml:space="preserve"> Appellation</w:t>
      </w:r>
    </w:p>
    <w:p w:rsidR="00E05E38" w:rsidRDefault="00E05E38">
      <w:r>
        <w:br w:type="page"/>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352" w:name="_Toc434681779"/>
      <w:r w:rsidRPr="00E05E38">
        <w:rPr>
          <w:rFonts w:ascii="Arial" w:eastAsia="Times New Roman" w:hAnsi="Arial" w:cs="Times New Roman"/>
          <w:b/>
          <w:bCs/>
          <w:i/>
          <w:sz w:val="24"/>
          <w:szCs w:val="24"/>
          <w:lang w:val="en-GB" w:eastAsia="ar-SA"/>
        </w:rPr>
        <w:lastRenderedPageBreak/>
        <w:t>R7 is example of (has example)</w:t>
      </w:r>
      <w:bookmarkEnd w:id="352"/>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5_Item_1" w:history="1">
        <w:r w:rsidRPr="00E05E38">
          <w:rPr>
            <w:rFonts w:ascii="Times New Roman" w:eastAsia="Times New Roman" w:hAnsi="Times New Roman" w:cs="Times New Roman"/>
            <w:color w:val="0000FF"/>
            <w:sz w:val="20"/>
            <w:szCs w:val="24"/>
            <w:u w:val="single"/>
            <w:lang w:val="en-GB" w:eastAsia="ar-SA"/>
          </w:rPr>
          <w:t>F5</w:t>
        </w:r>
      </w:hyperlink>
      <w:r w:rsidRPr="00E05E38">
        <w:rPr>
          <w:rFonts w:ascii="Times New Roman" w:eastAsia="Times New Roman" w:hAnsi="Times New Roman" w:cs="Times New Roman"/>
          <w:sz w:val="20"/>
          <w:szCs w:val="24"/>
          <w:lang w:val="en-GB" w:eastAsia="ar-SA"/>
        </w:rPr>
        <w:t xml:space="preserve"> Item</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del w:id="353" w:author="Patrick LE BOEUF" w:date="2017-12-02T17:17:00Z">
        <w:r w:rsidRPr="00E05E38" w:rsidDel="00C80AB5">
          <w:rPr>
            <w:rFonts w:ascii="Times New Roman" w:eastAsia="Times New Roman" w:hAnsi="Times New Roman" w:cs="Times New Roman"/>
            <w:sz w:val="20"/>
            <w:szCs w:val="24"/>
            <w:lang w:val="en-US" w:eastAsia="ar-SA"/>
          </w:rPr>
          <w:fldChar w:fldCharType="begin"/>
        </w:r>
        <w:r w:rsidRPr="00E05E38" w:rsidDel="00C80AB5">
          <w:rPr>
            <w:rFonts w:ascii="Times New Roman" w:eastAsia="Times New Roman" w:hAnsi="Times New Roman" w:cs="Times New Roman"/>
            <w:sz w:val="20"/>
            <w:szCs w:val="24"/>
            <w:lang w:val="en-US" w:eastAsia="ar-SA"/>
          </w:rPr>
          <w:delInstrText xml:space="preserve"> HYPERLINK \l "_F3_Manifestation_Product" </w:delInstrText>
        </w:r>
        <w:r w:rsidRPr="00E05E38" w:rsidDel="00C80AB5">
          <w:rPr>
            <w:rFonts w:ascii="Times New Roman" w:eastAsia="Times New Roman" w:hAnsi="Times New Roman" w:cs="Times New Roman"/>
            <w:sz w:val="20"/>
            <w:szCs w:val="24"/>
            <w:lang w:val="en-US" w:eastAsia="ar-SA"/>
          </w:rPr>
          <w:fldChar w:fldCharType="separate"/>
        </w:r>
        <w:r w:rsidRPr="00E05E38" w:rsidDel="00C80AB5">
          <w:rPr>
            <w:rFonts w:ascii="Times New Roman" w:eastAsia="Times New Roman" w:hAnsi="Times New Roman" w:cs="Times New Roman"/>
            <w:color w:val="0000FF"/>
            <w:sz w:val="20"/>
            <w:szCs w:val="24"/>
            <w:u w:val="single"/>
            <w:lang w:val="en-GB" w:eastAsia="ar-SA"/>
          </w:rPr>
          <w:delText>F3</w:delText>
        </w:r>
        <w:r w:rsidRPr="00E05E38" w:rsidDel="00C80AB5">
          <w:rPr>
            <w:rFonts w:ascii="Times New Roman" w:eastAsia="Times New Roman" w:hAnsi="Times New Roman" w:cs="Times New Roman"/>
            <w:color w:val="0000FF"/>
            <w:sz w:val="20"/>
            <w:szCs w:val="24"/>
            <w:u w:val="single"/>
            <w:lang w:val="en-GB" w:eastAsia="ar-SA"/>
          </w:rPr>
          <w:fldChar w:fldCharType="end"/>
        </w:r>
        <w:r w:rsidRPr="00E05E38" w:rsidDel="00C80AB5">
          <w:rPr>
            <w:rFonts w:ascii="Times New Roman" w:eastAsia="Times New Roman" w:hAnsi="Times New Roman" w:cs="Times New Roman"/>
            <w:sz w:val="20"/>
            <w:szCs w:val="24"/>
            <w:lang w:val="en-GB" w:eastAsia="ar-SA"/>
          </w:rPr>
          <w:delText xml:space="preserve"> </w:delText>
        </w:r>
      </w:del>
      <w:proofErr w:type="spellStart"/>
      <w:ins w:id="354" w:author="Patrick LE BOEUF" w:date="2017-12-02T17:17:00Z">
        <w:r w:rsidR="00C80AB5">
          <w:rPr>
            <w:rFonts w:ascii="Times New Roman" w:eastAsia="Times New Roman" w:hAnsi="Times New Roman" w:cs="Times New Roman"/>
            <w:sz w:val="20"/>
            <w:szCs w:val="24"/>
            <w:lang w:val="en-GB" w:eastAsia="ar-SA"/>
          </w:rPr>
          <w:t>Fn</w:t>
        </w:r>
        <w:proofErr w:type="spellEnd"/>
        <w:r w:rsidR="00C80AB5">
          <w:rPr>
            <w:rFonts w:ascii="Times New Roman" w:eastAsia="Times New Roman" w:hAnsi="Times New Roman" w:cs="Times New Roman"/>
            <w:sz w:val="20"/>
            <w:szCs w:val="24"/>
            <w:lang w:val="en-GB" w:eastAsia="ar-SA"/>
          </w:rPr>
          <w:t xml:space="preserve"> </w:t>
        </w:r>
      </w:ins>
      <w:r w:rsidRPr="00E05E38">
        <w:rPr>
          <w:rFonts w:ascii="Times New Roman" w:eastAsia="Times New Roman" w:hAnsi="Times New Roman" w:cs="Times New Roman"/>
          <w:sz w:val="20"/>
          <w:szCs w:val="24"/>
          <w:lang w:val="en-GB" w:eastAsia="ar-SA"/>
        </w:rPr>
        <w:t>Manifestation</w:t>
      </w:r>
      <w:del w:id="355" w:author="Patrick LE BOEUF" w:date="2017-12-02T17:17:00Z">
        <w:r w:rsidRPr="00E05E38" w:rsidDel="00C80AB5">
          <w:rPr>
            <w:rFonts w:ascii="Times New Roman" w:eastAsia="Times New Roman" w:hAnsi="Times New Roman" w:cs="Times New Roman"/>
            <w:sz w:val="20"/>
            <w:szCs w:val="24"/>
            <w:lang w:val="en-GB" w:eastAsia="ar-SA"/>
          </w:rPr>
          <w:delText xml:space="preserve"> Product Type</w:delText>
        </w:r>
      </w:del>
    </w:p>
    <w:p w:rsidR="00E05E38" w:rsidRPr="00E05E38" w:rsidRDefault="00E05E38" w:rsidP="00E05E38">
      <w:pPr>
        <w:widowControl w:val="0"/>
        <w:suppressAutoHyphens/>
        <w:autoSpaceDE w:val="0"/>
        <w:spacing w:after="120" w:line="240" w:lineRule="auto"/>
        <w:ind w:left="1560" w:hanging="1560"/>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0"/>
          <w:lang w:val="en-GB" w:eastAsia="ar-SA"/>
        </w:rPr>
        <w:t xml:space="preserve"> CRM Entity</w:t>
      </w:r>
      <w:r w:rsidRPr="00E05E38">
        <w:rPr>
          <w:rFonts w:ascii="Times New Roman" w:eastAsia="Times New Roman" w:hAnsi="Times New Roman" w:cs="Times New Roman"/>
          <w:sz w:val="20"/>
          <w:szCs w:val="24"/>
          <w:lang w:val="en-GB" w:eastAsia="ar-SA"/>
        </w:rPr>
        <w:t xml:space="preserve">. </w:t>
      </w:r>
      <w:hyperlink w:anchor="_P2_has_type_" w:history="1">
        <w:r w:rsidRPr="00E05E38">
          <w:rPr>
            <w:rFonts w:ascii="Times New Roman" w:eastAsia="Times New Roman" w:hAnsi="Times New Roman" w:cs="Times New Roman"/>
            <w:color w:val="0000FF"/>
            <w:sz w:val="20"/>
            <w:szCs w:val="24"/>
            <w:u w:val="single"/>
            <w:lang w:val="en-GB" w:eastAsia="ar-SA"/>
          </w:rPr>
          <w:t>P2</w:t>
        </w:r>
      </w:hyperlink>
      <w:r w:rsidRPr="00E05E38">
        <w:rPr>
          <w:rFonts w:ascii="Times New Roman" w:eastAsia="Times New Roman" w:hAnsi="Times New Roman" w:cs="Times New Roman"/>
          <w:sz w:val="20"/>
          <w:szCs w:val="24"/>
          <w:lang w:val="en-GB" w:eastAsia="ar-SA"/>
        </w:rPr>
        <w:t xml:space="preserve"> has type (is type of):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(1,1:0,n)</w:t>
      </w:r>
    </w:p>
    <w:p w:rsidR="00E05E38" w:rsidRPr="00E05E38" w:rsidRDefault="00E05E38" w:rsidP="00E05E38">
      <w:pPr>
        <w:widowControl w:val="0"/>
        <w:suppressAutoHyphens/>
        <w:autoSpaceDE w:val="0"/>
        <w:spacing w:after="120" w:line="240" w:lineRule="auto"/>
        <w:ind w:left="1559"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This property associates a publication with one of its exemplars.</w:t>
      </w:r>
    </w:p>
    <w:p w:rsidR="00E05E38" w:rsidRPr="00E05E38" w:rsidRDefault="00E05E38" w:rsidP="00E05E38">
      <w:pPr>
        <w:widowControl w:val="0"/>
        <w:suppressAutoHyphens/>
        <w:autoSpaceDE w:val="0"/>
        <w:spacing w:after="120" w:line="240" w:lineRule="auto"/>
        <w:ind w:left="1559"/>
        <w:jc w:val="both"/>
        <w:rPr>
          <w:rFonts w:ascii="Times New Roman" w:eastAsia="Times New Roman" w:hAnsi="Times New Roman" w:cs="Times New Roman"/>
          <w:i/>
          <w:sz w:val="20"/>
          <w:szCs w:val="24"/>
          <w:lang w:val="en-GB" w:eastAsia="ar-SA"/>
        </w:rPr>
      </w:pPr>
      <w:r w:rsidRPr="00E05E38">
        <w:rPr>
          <w:rFonts w:ascii="Times New Roman" w:eastAsia="Times New Roman" w:hAnsi="Times New Roman" w:cs="Times New Roman"/>
          <w:sz w:val="20"/>
          <w:szCs w:val="24"/>
          <w:lang w:val="en-GB" w:eastAsia="ar-SA"/>
        </w:rPr>
        <w:t xml:space="preserve">It is a shortcut of the more developed path: F5 Item </w:t>
      </w:r>
      <w:r w:rsidRPr="00E05E38">
        <w:rPr>
          <w:rFonts w:ascii="Times New Roman" w:eastAsia="Times New Roman" w:hAnsi="Times New Roman" w:cs="Times New Roman"/>
          <w:i/>
          <w:sz w:val="20"/>
          <w:szCs w:val="24"/>
          <w:lang w:val="en-GB" w:eastAsia="ar-SA"/>
        </w:rPr>
        <w:t>R28i was produced by</w:t>
      </w:r>
      <w:r w:rsidRPr="00E05E38">
        <w:rPr>
          <w:rFonts w:ascii="Times New Roman" w:eastAsia="Times New Roman" w:hAnsi="Times New Roman" w:cs="Times New Roman"/>
          <w:sz w:val="20"/>
          <w:szCs w:val="24"/>
          <w:lang w:val="en-GB" w:eastAsia="ar-SA"/>
        </w:rPr>
        <w:t xml:space="preserve"> F32 Carrier Production </w:t>
      </w:r>
      <w:r w:rsidRPr="00E05E38">
        <w:rPr>
          <w:rFonts w:ascii="Times New Roman" w:eastAsia="Times New Roman" w:hAnsi="Times New Roman" w:cs="Times New Roman"/>
          <w:i/>
          <w:sz w:val="20"/>
          <w:szCs w:val="24"/>
          <w:lang w:val="en-GB" w:eastAsia="ar-SA"/>
        </w:rPr>
        <w:t>R26 produced things of type (was produced by):</w:t>
      </w:r>
      <w:r w:rsidRPr="00E05E38">
        <w:rPr>
          <w:rFonts w:ascii="Times New Roman" w:eastAsia="Times New Roman" w:hAnsi="Times New Roman" w:cs="Times New Roman"/>
          <w:sz w:val="20"/>
          <w:szCs w:val="24"/>
          <w:lang w:val="en-GB" w:eastAsia="ar-SA"/>
        </w:rPr>
        <w:t xml:space="preserve"> F3 Manifestation Product Type.</w:t>
      </w:r>
    </w:p>
    <w:p w:rsidR="00E05E38" w:rsidRPr="00E05E38" w:rsidRDefault="00E05E38" w:rsidP="00E05E38">
      <w:pPr>
        <w:widowControl w:val="0"/>
        <w:suppressAutoHyphens/>
        <w:autoSpaceDE w:val="0"/>
        <w:spacing w:before="100"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t xml:space="preserve">The item held by the National Library of France and identified by shelf mark ‘Res 8 P 10’ (F5) </w:t>
      </w:r>
      <w:r w:rsidRPr="00E05E38">
        <w:rPr>
          <w:rFonts w:ascii="Times New Roman" w:eastAsia="Times New Roman" w:hAnsi="Times New Roman" w:cs="Times New Roman"/>
          <w:i/>
          <w:sz w:val="20"/>
          <w:szCs w:val="24"/>
          <w:lang w:val="en-GB" w:eastAsia="ar-SA"/>
        </w:rPr>
        <w:t xml:space="preserve">R7 is example of </w:t>
      </w:r>
      <w:r w:rsidRPr="00E05E38">
        <w:rPr>
          <w:rFonts w:ascii="Times New Roman" w:eastAsia="Times New Roman" w:hAnsi="Times New Roman" w:cs="Times New Roman"/>
          <w:sz w:val="20"/>
          <w:szCs w:val="24"/>
          <w:lang w:val="en-GB" w:eastAsia="ar-SA"/>
        </w:rPr>
        <w:t xml:space="preserve">the edition of </w:t>
      </w:r>
      <w:proofErr w:type="spellStart"/>
      <w:r w:rsidRPr="00E05E38">
        <w:rPr>
          <w:rFonts w:ascii="Times New Roman" w:eastAsia="Times New Roman" w:hAnsi="Times New Roman" w:cs="Times New Roman"/>
          <w:sz w:val="20"/>
          <w:szCs w:val="24"/>
          <w:lang w:val="en-GB" w:eastAsia="ar-SA"/>
        </w:rPr>
        <w:t>Amerigo</w:t>
      </w:r>
      <w:proofErr w:type="spellEnd"/>
      <w:r w:rsidRPr="00E05E38">
        <w:rPr>
          <w:rFonts w:ascii="Times New Roman" w:eastAsia="Times New Roman" w:hAnsi="Times New Roman" w:cs="Times New Roman"/>
          <w:sz w:val="20"/>
          <w:szCs w:val="24"/>
          <w:lang w:val="en-GB" w:eastAsia="ar-SA"/>
        </w:rPr>
        <w:t xml:space="preserve"> Vespucci’s textual and cartographic work entitled ‘Mundus </w:t>
      </w:r>
      <w:proofErr w:type="spellStart"/>
      <w:r w:rsidRPr="00E05E38">
        <w:rPr>
          <w:rFonts w:ascii="Times New Roman" w:eastAsia="Times New Roman" w:hAnsi="Times New Roman" w:cs="Times New Roman"/>
          <w:sz w:val="20"/>
          <w:szCs w:val="24"/>
          <w:lang w:val="en-GB" w:eastAsia="ar-SA"/>
        </w:rPr>
        <w:t>novus</w:t>
      </w:r>
      <w:proofErr w:type="spellEnd"/>
      <w:r w:rsidRPr="00E05E38">
        <w:rPr>
          <w:rFonts w:ascii="Times New Roman" w:eastAsia="Times New Roman" w:hAnsi="Times New Roman" w:cs="Times New Roman"/>
          <w:sz w:val="20"/>
          <w:szCs w:val="24"/>
          <w:lang w:val="en-GB" w:eastAsia="ar-SA"/>
        </w:rPr>
        <w:t>’ issued in Paris ca. 1503-1504 (F3)</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356" w:name="_Toc434681800"/>
      <w:del w:id="357" w:author="Patrick LE BOEUF" w:date="2017-12-02T15:51:00Z">
        <w:r w:rsidRPr="00E05E38" w:rsidDel="00053AFA">
          <w:rPr>
            <w:rFonts w:ascii="Arial" w:eastAsia="Times New Roman" w:hAnsi="Arial" w:cs="Times New Roman"/>
            <w:b/>
            <w:bCs/>
            <w:i/>
            <w:sz w:val="24"/>
            <w:szCs w:val="24"/>
            <w:lang w:val="en-GB" w:eastAsia="ar-SA"/>
          </w:rPr>
          <w:delText xml:space="preserve">R29 </w:delText>
        </w:r>
      </w:del>
      <w:proofErr w:type="spellStart"/>
      <w:ins w:id="358" w:author="Patrick LE BOEUF" w:date="2017-12-02T15:51:00Z">
        <w:r w:rsidR="00053AFA" w:rsidRPr="00E05E38">
          <w:rPr>
            <w:rFonts w:ascii="Arial" w:eastAsia="Times New Roman" w:hAnsi="Arial" w:cs="Times New Roman"/>
            <w:b/>
            <w:bCs/>
            <w:i/>
            <w:sz w:val="24"/>
            <w:szCs w:val="24"/>
            <w:lang w:val="en-GB" w:eastAsia="ar-SA"/>
          </w:rPr>
          <w:t>R</w:t>
        </w:r>
        <w:r w:rsidR="00053AFA">
          <w:rPr>
            <w:rFonts w:ascii="Arial" w:eastAsia="Times New Roman" w:hAnsi="Arial" w:cs="Times New Roman"/>
            <w:b/>
            <w:bCs/>
            <w:i/>
            <w:sz w:val="24"/>
            <w:szCs w:val="24"/>
            <w:lang w:val="en-GB" w:eastAsia="ar-SA"/>
          </w:rPr>
          <w:t>n</w:t>
        </w:r>
        <w:proofErr w:type="spellEnd"/>
        <w:r w:rsidR="00053AFA" w:rsidRPr="00E05E38">
          <w:rPr>
            <w:rFonts w:ascii="Arial" w:eastAsia="Times New Roman" w:hAnsi="Arial" w:cs="Times New Roman"/>
            <w:b/>
            <w:bCs/>
            <w:i/>
            <w:sz w:val="24"/>
            <w:szCs w:val="24"/>
            <w:lang w:val="en-GB" w:eastAsia="ar-SA"/>
          </w:rPr>
          <w:t xml:space="preserve"> </w:t>
        </w:r>
      </w:ins>
      <w:r w:rsidRPr="00E05E38">
        <w:rPr>
          <w:rFonts w:ascii="Arial" w:eastAsia="Times New Roman" w:hAnsi="Arial" w:cs="Times New Roman"/>
          <w:b/>
          <w:bCs/>
          <w:i/>
          <w:sz w:val="24"/>
          <w:szCs w:val="24"/>
          <w:lang w:val="en-GB" w:eastAsia="ar-SA"/>
        </w:rPr>
        <w:t>reproduced</w:t>
      </w:r>
      <w:ins w:id="359" w:author="Patrick LE BOEUF" w:date="2017-12-02T15:51:00Z">
        <w:r w:rsidR="00053AFA">
          <w:rPr>
            <w:rFonts w:ascii="Arial" w:eastAsia="Times New Roman" w:hAnsi="Arial" w:cs="Times New Roman"/>
            <w:b/>
            <w:bCs/>
            <w:i/>
            <w:sz w:val="24"/>
            <w:szCs w:val="24"/>
            <w:lang w:val="en-GB" w:eastAsia="ar-SA"/>
          </w:rPr>
          <w:t xml:space="preserve"> object</w:t>
        </w:r>
      </w:ins>
      <w:r w:rsidRPr="00E05E38">
        <w:rPr>
          <w:rFonts w:ascii="Arial" w:eastAsia="Times New Roman" w:hAnsi="Arial" w:cs="Times New Roman"/>
          <w:b/>
          <w:bCs/>
          <w:i/>
          <w:sz w:val="24"/>
          <w:szCs w:val="24"/>
          <w:lang w:val="en-GB" w:eastAsia="ar-SA"/>
        </w:rPr>
        <w:t xml:space="preserve"> (was </w:t>
      </w:r>
      <w:ins w:id="360" w:author="Patrick LE BOEUF" w:date="2017-12-02T15:51:00Z">
        <w:r w:rsidR="00053AFA">
          <w:rPr>
            <w:rFonts w:ascii="Arial" w:eastAsia="Times New Roman" w:hAnsi="Arial" w:cs="Times New Roman"/>
            <w:b/>
            <w:bCs/>
            <w:i/>
            <w:sz w:val="24"/>
            <w:szCs w:val="24"/>
            <w:lang w:val="en-GB" w:eastAsia="ar-SA"/>
          </w:rPr>
          <w:t xml:space="preserve">object </w:t>
        </w:r>
      </w:ins>
      <w:r w:rsidRPr="00E05E38">
        <w:rPr>
          <w:rFonts w:ascii="Arial" w:eastAsia="Times New Roman" w:hAnsi="Arial" w:cs="Times New Roman"/>
          <w:b/>
          <w:bCs/>
          <w:i/>
          <w:sz w:val="24"/>
          <w:szCs w:val="24"/>
          <w:lang w:val="en-GB" w:eastAsia="ar-SA"/>
        </w:rPr>
        <w:t>reproduced by)</w:t>
      </w:r>
      <w:bookmarkEnd w:id="356"/>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41_Publication_Expression" w:history="1">
        <w:r w:rsidRPr="00E05E38">
          <w:rPr>
            <w:rFonts w:ascii="Times New Roman" w:eastAsia="Times New Roman" w:hAnsi="Times New Roman" w:cs="Times New Roman"/>
            <w:color w:val="0000FF"/>
            <w:sz w:val="20"/>
            <w:szCs w:val="24"/>
            <w:u w:val="single"/>
            <w:lang w:val="en-GB" w:eastAsia="ar-SA"/>
          </w:rPr>
          <w:t>F33</w:t>
        </w:r>
      </w:hyperlink>
      <w:r w:rsidRPr="00E05E38">
        <w:rPr>
          <w:rFonts w:ascii="Times New Roman" w:eastAsia="Times New Roman" w:hAnsi="Times New Roman" w:cs="Times New Roman"/>
          <w:sz w:val="20"/>
          <w:szCs w:val="24"/>
          <w:lang w:val="en-GB" w:eastAsia="ar-SA"/>
        </w:rPr>
        <w:t xml:space="preserve"> Reproduction Event</w:t>
      </w:r>
    </w:p>
    <w:p w:rsidR="00E05E38" w:rsidRPr="00E05E38" w:rsidRDefault="00E05E38" w:rsidP="00E05E38">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E84_Information_Carrier_" w:history="1">
        <w:r w:rsidRPr="00E05E38">
          <w:rPr>
            <w:rFonts w:ascii="Times New Roman" w:eastAsia="Times New Roman" w:hAnsi="Times New Roman" w:cs="Times New Roman"/>
            <w:color w:val="0000FF"/>
            <w:sz w:val="20"/>
            <w:szCs w:val="24"/>
            <w:u w:val="single"/>
            <w:lang w:val="en-GB" w:eastAsia="ar-SA"/>
          </w:rPr>
          <w:t>E84</w:t>
        </w:r>
      </w:hyperlink>
      <w:r w:rsidRPr="00E05E38">
        <w:rPr>
          <w:rFonts w:ascii="Times New Roman" w:eastAsia="Times New Roman" w:hAnsi="Times New Roman" w:cs="Times New Roman"/>
          <w:sz w:val="20"/>
          <w:szCs w:val="24"/>
          <w:lang w:val="en-GB" w:eastAsia="ar-SA"/>
        </w:rPr>
        <w:t xml:space="preserve"> Information Carrier</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7_Activity_" w:history="1">
        <w:r w:rsidRPr="00E05E38">
          <w:rPr>
            <w:rFonts w:ascii="Times New Roman" w:eastAsia="Times New Roman" w:hAnsi="Times New Roman" w:cs="Times New Roman"/>
            <w:color w:val="0000FF"/>
            <w:sz w:val="20"/>
            <w:szCs w:val="24"/>
            <w:u w:val="single"/>
            <w:lang w:val="en-GB" w:eastAsia="ar-SA"/>
          </w:rPr>
          <w:t>E7</w:t>
        </w:r>
      </w:hyperlink>
      <w:r w:rsidRPr="00E05E38">
        <w:rPr>
          <w:rFonts w:ascii="Times New Roman" w:eastAsia="Times New Roman" w:hAnsi="Times New Roman" w:cs="Times New Roman"/>
          <w:sz w:val="20"/>
          <w:szCs w:val="24"/>
          <w:lang w:val="en-GB" w:eastAsia="ar-SA"/>
        </w:rPr>
        <w:t xml:space="preserve"> Activity. </w:t>
      </w:r>
      <w:hyperlink w:anchor="_P16__used_" w:history="1">
        <w:r w:rsidRPr="00E05E38">
          <w:rPr>
            <w:rFonts w:ascii="Times New Roman" w:eastAsia="Times New Roman" w:hAnsi="Times New Roman" w:cs="Times New Roman"/>
            <w:color w:val="0000FF"/>
            <w:sz w:val="20"/>
            <w:szCs w:val="24"/>
            <w:u w:val="single"/>
            <w:lang w:val="en-GB" w:eastAsia="ar-SA"/>
          </w:rPr>
          <w:t>P16</w:t>
        </w:r>
      </w:hyperlink>
      <w:r w:rsidRPr="00E05E38">
        <w:rPr>
          <w:rFonts w:ascii="Times New Roman" w:eastAsia="Times New Roman" w:hAnsi="Times New Roman" w:cs="Times New Roman"/>
          <w:sz w:val="20"/>
          <w:szCs w:val="24"/>
          <w:lang w:val="en-GB" w:eastAsia="ar-SA"/>
        </w:rPr>
        <w:t xml:space="preserve"> used specific object (was used for): </w:t>
      </w:r>
      <w:hyperlink w:anchor="_E70_Thing_1" w:history="1">
        <w:r w:rsidRPr="00E05E38">
          <w:rPr>
            <w:rFonts w:ascii="Times New Roman" w:eastAsia="Times New Roman" w:hAnsi="Times New Roman" w:cs="Times New Roman"/>
            <w:color w:val="0000FF"/>
            <w:sz w:val="20"/>
            <w:szCs w:val="24"/>
            <w:u w:val="single"/>
            <w:lang w:val="en-GB" w:eastAsia="ar-SA"/>
          </w:rPr>
          <w:t>E70</w:t>
        </w:r>
      </w:hyperlink>
      <w:r w:rsidRPr="00E05E38">
        <w:rPr>
          <w:rFonts w:ascii="Times New Roman" w:eastAsia="Times New Roman" w:hAnsi="Times New Roman" w:cs="Times New Roman"/>
          <w:sz w:val="20"/>
          <w:szCs w:val="24"/>
          <w:lang w:val="en-GB" w:eastAsia="ar-SA"/>
        </w:rPr>
        <w:t xml:space="preserve"> Thing</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(1,n:0,n)</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This property associates an instance of F33 Reproduction Event with an instance of E84 Information Carrier it reproduces.</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d="361" w:author="Patrick LE BOEUF" w:date="2017-12-02T15:51:00Z">
        <w:r w:rsidR="00053AFA">
          <w:rPr>
            <w:rFonts w:ascii="Times New Roman" w:eastAsia="Times New Roman" w:hAnsi="Times New Roman" w:cs="Times New Roman"/>
            <w:sz w:val="20"/>
            <w:szCs w:val="24"/>
            <w:lang w:val="en-GB" w:eastAsia="ar-SA"/>
          </w:rPr>
          <w:t xml:space="preserve">The </w:t>
        </w:r>
      </w:ins>
      <w:ins w:id="362" w:author="Patrick LE BOEUF" w:date="2017-12-02T17:21:00Z">
        <w:r w:rsidR="00C80AB5">
          <w:rPr>
            <w:rFonts w:ascii="Times New Roman" w:eastAsia="Times New Roman" w:hAnsi="Times New Roman" w:cs="Times New Roman"/>
            <w:sz w:val="20"/>
            <w:szCs w:val="24"/>
            <w:lang w:val="en-GB" w:eastAsia="ar-SA"/>
          </w:rPr>
          <w:t xml:space="preserve">activity performed by Schott when producing the </w:t>
        </w:r>
      </w:ins>
      <w:ins w:id="363" w:author="Patrick LE BOEUF" w:date="2017-12-02T15:51:00Z">
        <w:r w:rsidR="00053AFA">
          <w:rPr>
            <w:rFonts w:ascii="Times New Roman" w:eastAsia="Times New Roman" w:hAnsi="Times New Roman" w:cs="Times New Roman"/>
            <w:sz w:val="20"/>
            <w:szCs w:val="24"/>
            <w:lang w:val="en-GB" w:eastAsia="ar-SA"/>
          </w:rPr>
          <w:t xml:space="preserve">2015 publication of Harry </w:t>
        </w:r>
        <w:proofErr w:type="spellStart"/>
        <w:r w:rsidR="00053AFA">
          <w:rPr>
            <w:rFonts w:ascii="Times New Roman" w:eastAsia="Times New Roman" w:hAnsi="Times New Roman" w:cs="Times New Roman"/>
            <w:sz w:val="20"/>
            <w:szCs w:val="24"/>
            <w:lang w:val="en-GB" w:eastAsia="ar-SA"/>
          </w:rPr>
          <w:t>Partch's</w:t>
        </w:r>
        <w:proofErr w:type="spellEnd"/>
        <w:r w:rsidR="00053AFA">
          <w:rPr>
            <w:rFonts w:ascii="Times New Roman" w:eastAsia="Times New Roman" w:hAnsi="Times New Roman" w:cs="Times New Roman"/>
            <w:sz w:val="20"/>
            <w:szCs w:val="24"/>
            <w:lang w:val="en-GB" w:eastAsia="ar-SA"/>
          </w:rPr>
          <w:t xml:space="preserve"> 'Two studies on ancient Greek scales' </w:t>
        </w:r>
      </w:ins>
      <w:proofErr w:type="spellStart"/>
      <w:ins w:id="364" w:author="Patrick LE BOEUF" w:date="2017-12-02T15:52:00Z">
        <w:r w:rsidR="00053AFA">
          <w:rPr>
            <w:rFonts w:ascii="Times New Roman" w:eastAsia="Times New Roman" w:hAnsi="Times New Roman" w:cs="Times New Roman"/>
            <w:i/>
            <w:sz w:val="20"/>
            <w:szCs w:val="24"/>
            <w:lang w:val="en-GB" w:eastAsia="ar-SA"/>
          </w:rPr>
          <w:t>Rn</w:t>
        </w:r>
        <w:proofErr w:type="spellEnd"/>
        <w:r w:rsidR="00053AFA">
          <w:rPr>
            <w:rFonts w:ascii="Times New Roman" w:eastAsia="Times New Roman" w:hAnsi="Times New Roman" w:cs="Times New Roman"/>
            <w:i/>
            <w:sz w:val="20"/>
            <w:szCs w:val="24"/>
            <w:lang w:val="en-GB" w:eastAsia="ar-SA"/>
          </w:rPr>
          <w:t xml:space="preserve"> reproduced object</w:t>
        </w:r>
        <w:r w:rsidR="00053AFA">
          <w:rPr>
            <w:rFonts w:ascii="Times New Roman" w:eastAsia="Times New Roman" w:hAnsi="Times New Roman" w:cs="Times New Roman"/>
            <w:sz w:val="20"/>
            <w:szCs w:val="24"/>
            <w:lang w:val="en-GB" w:eastAsia="ar-SA"/>
          </w:rPr>
          <w:t xml:space="preserve"> </w:t>
        </w:r>
      </w:ins>
      <w:ins w:id="365" w:author="Patrick LE BOEUF" w:date="2017-12-02T15:51:00Z">
        <w:r w:rsidR="00053AFA">
          <w:rPr>
            <w:rFonts w:ascii="Times New Roman" w:eastAsia="Times New Roman" w:hAnsi="Times New Roman" w:cs="Times New Roman"/>
            <w:sz w:val="20"/>
            <w:szCs w:val="24"/>
            <w:lang w:val="en-GB" w:eastAsia="ar-SA"/>
          </w:rPr>
          <w:t xml:space="preserve">Harry </w:t>
        </w:r>
        <w:proofErr w:type="spellStart"/>
        <w:r w:rsidR="00053AFA">
          <w:rPr>
            <w:rFonts w:ascii="Times New Roman" w:eastAsia="Times New Roman" w:hAnsi="Times New Roman" w:cs="Times New Roman"/>
            <w:sz w:val="20"/>
            <w:szCs w:val="24"/>
            <w:lang w:val="en-GB" w:eastAsia="ar-SA"/>
          </w:rPr>
          <w:t>Partch's</w:t>
        </w:r>
        <w:proofErr w:type="spellEnd"/>
        <w:r w:rsidR="00053AFA">
          <w:rPr>
            <w:rFonts w:ascii="Times New Roman" w:eastAsia="Times New Roman" w:hAnsi="Times New Roman" w:cs="Times New Roman"/>
            <w:sz w:val="20"/>
            <w:szCs w:val="24"/>
            <w:lang w:val="en-GB" w:eastAsia="ar-SA"/>
          </w:rPr>
          <w:t xml:space="preserve"> holograph manuscript</w:t>
        </w:r>
      </w:ins>
      <w:ins w:id="366" w:author="Patrick LE BOEUF" w:date="2017-12-02T17:18:00Z">
        <w:r w:rsidR="00C80AB5">
          <w:rPr>
            <w:rFonts w:ascii="Times New Roman" w:eastAsia="Times New Roman" w:hAnsi="Times New Roman" w:cs="Times New Roman"/>
            <w:sz w:val="20"/>
            <w:szCs w:val="24"/>
            <w:lang w:val="en-GB" w:eastAsia="ar-SA"/>
          </w:rPr>
          <w:t xml:space="preserve"> of 'Two studies on ancient Greek scales'</w:t>
        </w:r>
      </w:ins>
      <w:del w:id="367" w:author="Patrick LE BOEUF" w:date="2017-12-02T15:51:00Z">
        <w:r w:rsidRPr="00E05E38" w:rsidDel="00053AFA">
          <w:rPr>
            <w:rFonts w:ascii="Times New Roman" w:eastAsia="Times New Roman" w:hAnsi="Times New Roman" w:cs="Times New Roman"/>
            <w:sz w:val="20"/>
            <w:szCs w:val="24"/>
            <w:lang w:val="en-GB" w:eastAsia="ar-SA"/>
          </w:rPr>
          <w:delText xml:space="preserve">Making a photocopy of an exemplar of Eran Guter’s dissertation entitled ‘Where languages end: Ludwig Wittgenstein at the crossroads of music, language, and the world’ (F33) </w:delText>
        </w:r>
        <w:r w:rsidRPr="00E05E38" w:rsidDel="00053AFA">
          <w:rPr>
            <w:rFonts w:ascii="Times New Roman" w:eastAsia="Times New Roman" w:hAnsi="Times New Roman" w:cs="Times New Roman"/>
            <w:i/>
            <w:sz w:val="20"/>
            <w:szCs w:val="24"/>
            <w:lang w:val="en-GB" w:eastAsia="ar-SA"/>
          </w:rPr>
          <w:delText>R29 reproduced</w:delText>
        </w:r>
        <w:r w:rsidRPr="00E05E38" w:rsidDel="00053AFA">
          <w:rPr>
            <w:rFonts w:ascii="Times New Roman" w:eastAsia="Times New Roman" w:hAnsi="Times New Roman" w:cs="Times New Roman"/>
            <w:sz w:val="20"/>
            <w:szCs w:val="24"/>
            <w:lang w:val="en-GB" w:eastAsia="ar-SA"/>
          </w:rPr>
          <w:delText xml:space="preserve"> one of the original exemplars of Eran Guter’s dissertation (E84)</w:delText>
        </w:r>
      </w:del>
    </w:p>
    <w:p w:rsidR="00053AFA" w:rsidRPr="00E05E38" w:rsidRDefault="00053AFA" w:rsidP="00053AFA">
      <w:pPr>
        <w:keepNext/>
        <w:widowControl w:val="0"/>
        <w:suppressAutoHyphens/>
        <w:autoSpaceDE w:val="0"/>
        <w:spacing w:before="480" w:after="360" w:line="240" w:lineRule="auto"/>
        <w:outlineLvl w:val="5"/>
        <w:rPr>
          <w:ins w:id="368" w:author="Patrick LE BOEUF" w:date="2017-12-02T15:52:00Z"/>
          <w:rFonts w:ascii="Arial" w:eastAsia="Times New Roman" w:hAnsi="Arial" w:cs="Times New Roman"/>
          <w:b/>
          <w:bCs/>
          <w:i/>
          <w:sz w:val="24"/>
          <w:szCs w:val="24"/>
          <w:lang w:val="en-GB" w:eastAsia="ar-SA"/>
        </w:rPr>
      </w:pPr>
      <w:bookmarkStart w:id="369" w:name="_R30_produced_(was"/>
      <w:bookmarkStart w:id="370" w:name="_Toc434681801"/>
      <w:bookmarkEnd w:id="369"/>
      <w:proofErr w:type="spellStart"/>
      <w:ins w:id="371" w:author="Patrick LE BOEUF" w:date="2017-12-02T15:52:00Z">
        <w:r w:rsidRPr="00E05E38">
          <w:rPr>
            <w:rFonts w:ascii="Arial" w:eastAsia="Times New Roman" w:hAnsi="Arial" w:cs="Times New Roman"/>
            <w:b/>
            <w:bCs/>
            <w:i/>
            <w:sz w:val="24"/>
            <w:szCs w:val="24"/>
            <w:lang w:val="en-GB" w:eastAsia="ar-SA"/>
          </w:rPr>
          <w:t>R</w:t>
        </w:r>
        <w:r>
          <w:rPr>
            <w:rFonts w:ascii="Arial" w:eastAsia="Times New Roman" w:hAnsi="Arial" w:cs="Times New Roman"/>
            <w:b/>
            <w:bCs/>
            <w:i/>
            <w:sz w:val="24"/>
            <w:szCs w:val="24"/>
            <w:lang w:val="en-GB" w:eastAsia="ar-SA"/>
          </w:rPr>
          <w:t>n</w:t>
        </w:r>
        <w:proofErr w:type="spellEnd"/>
        <w:r w:rsidRPr="00E05E38">
          <w:rPr>
            <w:rFonts w:ascii="Arial" w:eastAsia="Times New Roman" w:hAnsi="Arial" w:cs="Times New Roman"/>
            <w:b/>
            <w:bCs/>
            <w:i/>
            <w:sz w:val="24"/>
            <w:szCs w:val="24"/>
            <w:lang w:val="en-GB" w:eastAsia="ar-SA"/>
          </w:rPr>
          <w:t xml:space="preserve"> reproduced</w:t>
        </w:r>
        <w:r>
          <w:rPr>
            <w:rFonts w:ascii="Arial" w:eastAsia="Times New Roman" w:hAnsi="Arial" w:cs="Times New Roman"/>
            <w:b/>
            <w:bCs/>
            <w:i/>
            <w:sz w:val="24"/>
            <w:szCs w:val="24"/>
            <w:lang w:val="en-GB" w:eastAsia="ar-SA"/>
          </w:rPr>
          <w:t xml:space="preserve"> publication</w:t>
        </w:r>
        <w:r w:rsidRPr="00E05E38">
          <w:rPr>
            <w:rFonts w:ascii="Arial" w:eastAsia="Times New Roman" w:hAnsi="Arial" w:cs="Times New Roman"/>
            <w:b/>
            <w:bCs/>
            <w:i/>
            <w:sz w:val="24"/>
            <w:szCs w:val="24"/>
            <w:lang w:val="en-GB" w:eastAsia="ar-SA"/>
          </w:rPr>
          <w:t xml:space="preserve"> (was </w:t>
        </w:r>
        <w:r>
          <w:rPr>
            <w:rFonts w:ascii="Arial" w:eastAsia="Times New Roman" w:hAnsi="Arial" w:cs="Times New Roman"/>
            <w:b/>
            <w:bCs/>
            <w:i/>
            <w:sz w:val="24"/>
            <w:szCs w:val="24"/>
            <w:lang w:val="en-GB" w:eastAsia="ar-SA"/>
          </w:rPr>
          <w:t xml:space="preserve">publication </w:t>
        </w:r>
        <w:r w:rsidRPr="00E05E38">
          <w:rPr>
            <w:rFonts w:ascii="Arial" w:eastAsia="Times New Roman" w:hAnsi="Arial" w:cs="Times New Roman"/>
            <w:b/>
            <w:bCs/>
            <w:i/>
            <w:sz w:val="24"/>
            <w:szCs w:val="24"/>
            <w:lang w:val="en-GB" w:eastAsia="ar-SA"/>
          </w:rPr>
          <w:t>reproduced by)</w:t>
        </w:r>
      </w:ins>
    </w:p>
    <w:p w:rsidR="00053AFA" w:rsidRPr="00E05E38" w:rsidRDefault="00053AFA" w:rsidP="00053AFA">
      <w:pPr>
        <w:widowControl w:val="0"/>
        <w:tabs>
          <w:tab w:val="left" w:pos="1560"/>
        </w:tabs>
        <w:suppressAutoHyphens/>
        <w:autoSpaceDE w:val="0"/>
        <w:spacing w:after="120" w:line="240" w:lineRule="auto"/>
        <w:rPr>
          <w:ins w:id="372" w:author="Patrick LE BOEUF" w:date="2017-12-02T15:52:00Z"/>
          <w:rFonts w:ascii="Times New Roman" w:eastAsia="Times New Roman" w:hAnsi="Times New Roman" w:cs="Times New Roman"/>
          <w:sz w:val="20"/>
          <w:szCs w:val="24"/>
          <w:lang w:val="en-GB" w:eastAsia="ar-SA"/>
        </w:rPr>
      </w:pPr>
      <w:ins w:id="373" w:author="Patrick LE BOEUF" w:date="2017-12-02T15:52:00Z">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r w:rsidRPr="00E05E38">
          <w:rPr>
            <w:rFonts w:ascii="Times New Roman" w:eastAsia="Times New Roman" w:hAnsi="Times New Roman" w:cs="Times New Roman"/>
            <w:sz w:val="20"/>
            <w:szCs w:val="24"/>
            <w:lang w:val="en-US" w:eastAsia="ar-SA"/>
          </w:rPr>
          <w:fldChar w:fldCharType="begin"/>
        </w:r>
        <w:r w:rsidRPr="00E05E38">
          <w:rPr>
            <w:rFonts w:ascii="Times New Roman" w:eastAsia="Times New Roman" w:hAnsi="Times New Roman" w:cs="Times New Roman"/>
            <w:sz w:val="20"/>
            <w:szCs w:val="24"/>
            <w:lang w:val="en-US" w:eastAsia="ar-SA"/>
          </w:rPr>
          <w:instrText xml:space="preserve"> HYPERLINK \l "_F41_Publication_Expression" </w:instrText>
        </w:r>
        <w:r w:rsidRPr="00E05E38">
          <w:rPr>
            <w:rFonts w:ascii="Times New Roman" w:eastAsia="Times New Roman" w:hAnsi="Times New Roman" w:cs="Times New Roman"/>
            <w:sz w:val="20"/>
            <w:szCs w:val="24"/>
            <w:lang w:val="en-US" w:eastAsia="ar-SA"/>
          </w:rPr>
          <w:fldChar w:fldCharType="separate"/>
        </w:r>
        <w:r w:rsidRPr="00E05E38">
          <w:rPr>
            <w:rFonts w:ascii="Times New Roman" w:eastAsia="Times New Roman" w:hAnsi="Times New Roman" w:cs="Times New Roman"/>
            <w:color w:val="0000FF"/>
            <w:sz w:val="20"/>
            <w:szCs w:val="24"/>
            <w:u w:val="single"/>
            <w:lang w:val="en-GB" w:eastAsia="ar-SA"/>
          </w:rPr>
          <w:t>F33</w:t>
        </w:r>
        <w:r w:rsidRPr="00E05E38">
          <w:rPr>
            <w:rFonts w:ascii="Times New Roman" w:eastAsia="Times New Roman" w:hAnsi="Times New Roman" w:cs="Times New Roman"/>
            <w:color w:val="0000FF"/>
            <w:sz w:val="20"/>
            <w:szCs w:val="24"/>
            <w:u w:val="single"/>
            <w:lang w:val="en-GB" w:eastAsia="ar-SA"/>
          </w:rPr>
          <w:fldChar w:fldCharType="end"/>
        </w:r>
        <w:r w:rsidRPr="00E05E38">
          <w:rPr>
            <w:rFonts w:ascii="Times New Roman" w:eastAsia="Times New Roman" w:hAnsi="Times New Roman" w:cs="Times New Roman"/>
            <w:sz w:val="20"/>
            <w:szCs w:val="24"/>
            <w:lang w:val="en-GB" w:eastAsia="ar-SA"/>
          </w:rPr>
          <w:t xml:space="preserve"> Reproduction Event</w:t>
        </w:r>
      </w:ins>
    </w:p>
    <w:p w:rsidR="00053AFA" w:rsidRPr="00E05E38" w:rsidRDefault="00053AFA" w:rsidP="00053AFA">
      <w:pPr>
        <w:widowControl w:val="0"/>
        <w:tabs>
          <w:tab w:val="left" w:pos="1560"/>
        </w:tabs>
        <w:suppressAutoHyphens/>
        <w:autoSpaceDE w:val="0"/>
        <w:spacing w:after="120" w:line="240" w:lineRule="auto"/>
        <w:jc w:val="both"/>
        <w:rPr>
          <w:ins w:id="374" w:author="Patrick LE BOEUF" w:date="2017-12-02T15:52:00Z"/>
          <w:rFonts w:ascii="Times New Roman" w:eastAsia="Times New Roman" w:hAnsi="Times New Roman" w:cs="Times New Roman"/>
          <w:sz w:val="20"/>
          <w:szCs w:val="24"/>
          <w:lang w:val="en-GB" w:eastAsia="ar-SA"/>
        </w:rPr>
      </w:pPr>
      <w:ins w:id="375" w:author="Patrick LE BOEUF" w:date="2017-12-02T15:52:00Z">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ins>
      <w:proofErr w:type="spellStart"/>
      <w:ins w:id="376" w:author="Patrick LE BOEUF" w:date="2017-12-02T15:53:00Z">
        <w:r>
          <w:rPr>
            <w:rFonts w:ascii="Times New Roman" w:eastAsia="Times New Roman" w:hAnsi="Times New Roman" w:cs="Times New Roman"/>
            <w:sz w:val="20"/>
            <w:szCs w:val="24"/>
            <w:lang w:val="en-GB" w:eastAsia="ar-SA"/>
          </w:rPr>
          <w:t>Fn</w:t>
        </w:r>
        <w:proofErr w:type="spellEnd"/>
        <w:r>
          <w:rPr>
            <w:rFonts w:ascii="Times New Roman" w:eastAsia="Times New Roman" w:hAnsi="Times New Roman" w:cs="Times New Roman"/>
            <w:sz w:val="20"/>
            <w:szCs w:val="24"/>
            <w:lang w:val="en-GB" w:eastAsia="ar-SA"/>
          </w:rPr>
          <w:t xml:space="preserve"> Manifestation</w:t>
        </w:r>
      </w:ins>
    </w:p>
    <w:p w:rsidR="00053AFA" w:rsidRPr="00E05E38" w:rsidRDefault="00053AFA" w:rsidP="00053AFA">
      <w:pPr>
        <w:widowControl w:val="0"/>
        <w:suppressAutoHyphens/>
        <w:autoSpaceDE w:val="0"/>
        <w:spacing w:after="120" w:line="240" w:lineRule="auto"/>
        <w:ind w:left="1560" w:hanging="1560"/>
        <w:jc w:val="both"/>
        <w:rPr>
          <w:ins w:id="377" w:author="Patrick LE BOEUF" w:date="2017-12-02T15:52:00Z"/>
          <w:rFonts w:ascii="Times New Roman" w:eastAsia="Times New Roman" w:hAnsi="Times New Roman" w:cs="Times New Roman"/>
          <w:sz w:val="20"/>
          <w:szCs w:val="24"/>
          <w:lang w:val="en-GB" w:eastAsia="ar-SA"/>
        </w:rPr>
      </w:pPr>
      <w:proofErr w:type="spellStart"/>
      <w:ins w:id="378" w:author="Patrick LE BOEUF" w:date="2017-12-02T15:52:00Z">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r w:rsidRPr="00E05E38">
          <w:rPr>
            <w:rFonts w:ascii="Times New Roman" w:eastAsia="Times New Roman" w:hAnsi="Times New Roman" w:cs="Times New Roman"/>
            <w:sz w:val="20"/>
            <w:szCs w:val="24"/>
            <w:lang w:val="en-US" w:eastAsia="ar-SA"/>
          </w:rPr>
          <w:fldChar w:fldCharType="begin"/>
        </w:r>
        <w:r w:rsidRPr="00E05E38">
          <w:rPr>
            <w:rFonts w:ascii="Times New Roman" w:eastAsia="Times New Roman" w:hAnsi="Times New Roman" w:cs="Times New Roman"/>
            <w:sz w:val="20"/>
            <w:szCs w:val="24"/>
            <w:lang w:val="en-US" w:eastAsia="ar-SA"/>
          </w:rPr>
          <w:instrText xml:space="preserve"> HYPERLINK \l "_E7_Activity_" </w:instrText>
        </w:r>
        <w:r w:rsidRPr="00E05E38">
          <w:rPr>
            <w:rFonts w:ascii="Times New Roman" w:eastAsia="Times New Roman" w:hAnsi="Times New Roman" w:cs="Times New Roman"/>
            <w:sz w:val="20"/>
            <w:szCs w:val="24"/>
            <w:lang w:val="en-US" w:eastAsia="ar-SA"/>
          </w:rPr>
          <w:fldChar w:fldCharType="separate"/>
        </w:r>
        <w:r w:rsidRPr="00E05E38">
          <w:rPr>
            <w:rFonts w:ascii="Times New Roman" w:eastAsia="Times New Roman" w:hAnsi="Times New Roman" w:cs="Times New Roman"/>
            <w:color w:val="0000FF"/>
            <w:sz w:val="20"/>
            <w:szCs w:val="24"/>
            <w:u w:val="single"/>
            <w:lang w:val="en-GB" w:eastAsia="ar-SA"/>
          </w:rPr>
          <w:t>E7</w:t>
        </w:r>
        <w:r w:rsidRPr="00E05E38">
          <w:rPr>
            <w:rFonts w:ascii="Times New Roman" w:eastAsia="Times New Roman" w:hAnsi="Times New Roman" w:cs="Times New Roman"/>
            <w:color w:val="0000FF"/>
            <w:sz w:val="20"/>
            <w:szCs w:val="24"/>
            <w:u w:val="single"/>
            <w:lang w:val="en-GB" w:eastAsia="ar-SA"/>
          </w:rPr>
          <w:fldChar w:fldCharType="end"/>
        </w:r>
        <w:r w:rsidRPr="00E05E38">
          <w:rPr>
            <w:rFonts w:ascii="Times New Roman" w:eastAsia="Times New Roman" w:hAnsi="Times New Roman" w:cs="Times New Roman"/>
            <w:sz w:val="20"/>
            <w:szCs w:val="24"/>
            <w:lang w:val="en-GB" w:eastAsia="ar-SA"/>
          </w:rPr>
          <w:t xml:space="preserve"> Activity. </w:t>
        </w:r>
      </w:ins>
      <w:ins w:id="379" w:author="Patrick LE BOEUF" w:date="2017-12-02T15:53:00Z">
        <w:r>
          <w:rPr>
            <w:rFonts w:ascii="Times New Roman" w:eastAsia="Times New Roman" w:hAnsi="Times New Roman" w:cs="Times New Roman"/>
            <w:sz w:val="20"/>
            <w:szCs w:val="24"/>
            <w:lang w:val="en-GB" w:eastAsia="ar-SA"/>
          </w:rPr>
          <w:t>P125</w:t>
        </w:r>
      </w:ins>
      <w:ins w:id="380" w:author="Patrick LE BOEUF" w:date="2017-12-02T15:52:00Z">
        <w:r w:rsidRPr="00E05E38">
          <w:rPr>
            <w:rFonts w:ascii="Times New Roman" w:eastAsia="Times New Roman" w:hAnsi="Times New Roman" w:cs="Times New Roman"/>
            <w:sz w:val="20"/>
            <w:szCs w:val="24"/>
            <w:lang w:val="en-GB" w:eastAsia="ar-SA"/>
          </w:rPr>
          <w:t xml:space="preserve"> used object </w:t>
        </w:r>
      </w:ins>
      <w:ins w:id="381" w:author="Patrick LE BOEUF" w:date="2017-12-02T15:53:00Z">
        <w:r>
          <w:rPr>
            <w:rFonts w:ascii="Times New Roman" w:eastAsia="Times New Roman" w:hAnsi="Times New Roman" w:cs="Times New Roman"/>
            <w:sz w:val="20"/>
            <w:szCs w:val="24"/>
            <w:lang w:val="en-GB" w:eastAsia="ar-SA"/>
          </w:rPr>
          <w:t xml:space="preserve">of type </w:t>
        </w:r>
      </w:ins>
      <w:ins w:id="382" w:author="Patrick LE BOEUF" w:date="2017-12-02T15:52:00Z">
        <w:r w:rsidRPr="00E05E38">
          <w:rPr>
            <w:rFonts w:ascii="Times New Roman" w:eastAsia="Times New Roman" w:hAnsi="Times New Roman" w:cs="Times New Roman"/>
            <w:sz w:val="20"/>
            <w:szCs w:val="24"/>
            <w:lang w:val="en-GB" w:eastAsia="ar-SA"/>
          </w:rPr>
          <w:t xml:space="preserve">(was </w:t>
        </w:r>
      </w:ins>
      <w:ins w:id="383" w:author="Patrick LE BOEUF" w:date="2017-12-02T15:53:00Z">
        <w:r>
          <w:rPr>
            <w:rFonts w:ascii="Times New Roman" w:eastAsia="Times New Roman" w:hAnsi="Times New Roman" w:cs="Times New Roman"/>
            <w:sz w:val="20"/>
            <w:szCs w:val="24"/>
            <w:lang w:val="en-GB" w:eastAsia="ar-SA"/>
          </w:rPr>
          <w:t xml:space="preserve">type of object </w:t>
        </w:r>
      </w:ins>
      <w:ins w:id="384" w:author="Patrick LE BOEUF" w:date="2017-12-02T15:52:00Z">
        <w:r w:rsidRPr="00E05E38">
          <w:rPr>
            <w:rFonts w:ascii="Times New Roman" w:eastAsia="Times New Roman" w:hAnsi="Times New Roman" w:cs="Times New Roman"/>
            <w:sz w:val="20"/>
            <w:szCs w:val="24"/>
            <w:lang w:val="en-GB" w:eastAsia="ar-SA"/>
          </w:rPr>
          <w:t xml:space="preserve">used </w:t>
        </w:r>
      </w:ins>
      <w:ins w:id="385" w:author="Patrick LE BOEUF" w:date="2017-12-02T15:53:00Z">
        <w:r>
          <w:rPr>
            <w:rFonts w:ascii="Times New Roman" w:eastAsia="Times New Roman" w:hAnsi="Times New Roman" w:cs="Times New Roman"/>
            <w:sz w:val="20"/>
            <w:szCs w:val="24"/>
            <w:lang w:val="en-GB" w:eastAsia="ar-SA"/>
          </w:rPr>
          <w:t>in</w:t>
        </w:r>
      </w:ins>
      <w:ins w:id="386" w:author="Patrick LE BOEUF" w:date="2017-12-02T15:52:00Z">
        <w:r w:rsidRPr="00E05E38">
          <w:rPr>
            <w:rFonts w:ascii="Times New Roman" w:eastAsia="Times New Roman" w:hAnsi="Times New Roman" w:cs="Times New Roman"/>
            <w:sz w:val="20"/>
            <w:szCs w:val="24"/>
            <w:lang w:val="en-GB" w:eastAsia="ar-SA"/>
          </w:rPr>
          <w:t xml:space="preserve">): </w:t>
        </w:r>
      </w:ins>
      <w:ins w:id="387" w:author="Patrick LE BOEUF" w:date="2017-12-02T15:53:00Z">
        <w:r>
          <w:rPr>
            <w:rFonts w:ascii="Times New Roman" w:eastAsia="Times New Roman" w:hAnsi="Times New Roman" w:cs="Times New Roman"/>
            <w:sz w:val="20"/>
            <w:szCs w:val="24"/>
            <w:lang w:val="en-GB" w:eastAsia="ar-SA"/>
          </w:rPr>
          <w:t xml:space="preserve">E55 </w:t>
        </w:r>
      </w:ins>
      <w:ins w:id="388" w:author="Patrick LE BOEUF" w:date="2017-12-02T15:52:00Z">
        <w:r w:rsidRPr="00E05E38">
          <w:rPr>
            <w:rFonts w:ascii="Times New Roman" w:eastAsia="Times New Roman" w:hAnsi="Times New Roman" w:cs="Times New Roman"/>
            <w:sz w:val="20"/>
            <w:szCs w:val="24"/>
            <w:lang w:val="en-GB" w:eastAsia="ar-SA"/>
          </w:rPr>
          <w:t>T</w:t>
        </w:r>
      </w:ins>
      <w:ins w:id="389" w:author="Patrick LE BOEUF" w:date="2017-12-02T15:53:00Z">
        <w:r>
          <w:rPr>
            <w:rFonts w:ascii="Times New Roman" w:eastAsia="Times New Roman" w:hAnsi="Times New Roman" w:cs="Times New Roman"/>
            <w:sz w:val="20"/>
            <w:szCs w:val="24"/>
            <w:lang w:val="en-GB" w:eastAsia="ar-SA"/>
          </w:rPr>
          <w:t>ype</w:t>
        </w:r>
      </w:ins>
    </w:p>
    <w:p w:rsidR="00053AFA" w:rsidRPr="00E05E38" w:rsidRDefault="00053AFA" w:rsidP="00053AFA">
      <w:pPr>
        <w:widowControl w:val="0"/>
        <w:tabs>
          <w:tab w:val="left" w:pos="1560"/>
        </w:tabs>
        <w:suppressAutoHyphens/>
        <w:autoSpaceDE w:val="0"/>
        <w:spacing w:after="120" w:line="240" w:lineRule="auto"/>
        <w:rPr>
          <w:ins w:id="390" w:author="Patrick LE BOEUF" w:date="2017-12-02T15:52:00Z"/>
          <w:rFonts w:ascii="Times New Roman" w:eastAsia="Times New Roman" w:hAnsi="Times New Roman" w:cs="Times New Roman"/>
          <w:sz w:val="20"/>
          <w:szCs w:val="24"/>
          <w:lang w:val="en-GB" w:eastAsia="ar-SA"/>
        </w:rPr>
      </w:pPr>
      <w:ins w:id="391" w:author="Patrick LE BOEUF" w:date="2017-12-02T15:52:00Z">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(1,n:0,n)</w:t>
        </w:r>
      </w:ins>
    </w:p>
    <w:p w:rsidR="00053AFA" w:rsidRPr="00E05E38" w:rsidRDefault="00053AFA" w:rsidP="00053AFA">
      <w:pPr>
        <w:widowControl w:val="0"/>
        <w:suppressAutoHyphens/>
        <w:autoSpaceDE w:val="0"/>
        <w:spacing w:after="120" w:line="240" w:lineRule="auto"/>
        <w:ind w:left="1560" w:hanging="1560"/>
        <w:jc w:val="both"/>
        <w:rPr>
          <w:ins w:id="392" w:author="Patrick LE BOEUF" w:date="2017-12-02T15:52:00Z"/>
          <w:rFonts w:ascii="Times New Roman" w:eastAsia="Times New Roman" w:hAnsi="Times New Roman" w:cs="Times New Roman"/>
          <w:sz w:val="20"/>
          <w:szCs w:val="24"/>
          <w:lang w:val="en-GB" w:eastAsia="ar-SA"/>
        </w:rPr>
      </w:pPr>
      <w:ins w:id="393" w:author="Patrick LE BOEUF" w:date="2017-12-02T15:52:00Z">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F33 Reproduction Event with an instance of </w:t>
        </w:r>
      </w:ins>
      <w:proofErr w:type="spellStart"/>
      <w:ins w:id="394" w:author="Patrick LE BOEUF" w:date="2017-12-02T15:54:00Z">
        <w:r>
          <w:rPr>
            <w:rFonts w:ascii="Times New Roman" w:eastAsia="Times New Roman" w:hAnsi="Times New Roman" w:cs="Times New Roman"/>
            <w:sz w:val="20"/>
            <w:szCs w:val="24"/>
            <w:lang w:val="en-GB" w:eastAsia="ar-SA"/>
          </w:rPr>
          <w:t>Fn</w:t>
        </w:r>
        <w:proofErr w:type="spellEnd"/>
        <w:r>
          <w:rPr>
            <w:rFonts w:ascii="Times New Roman" w:eastAsia="Times New Roman" w:hAnsi="Times New Roman" w:cs="Times New Roman"/>
            <w:sz w:val="20"/>
            <w:szCs w:val="24"/>
            <w:lang w:val="en-GB" w:eastAsia="ar-SA"/>
          </w:rPr>
          <w:t xml:space="preserve"> Manifestation</w:t>
        </w:r>
      </w:ins>
      <w:ins w:id="395" w:author="Patrick LE BOEUF" w:date="2017-12-02T15:52:00Z">
        <w:r w:rsidRPr="00E05E38">
          <w:rPr>
            <w:rFonts w:ascii="Times New Roman" w:eastAsia="Times New Roman" w:hAnsi="Times New Roman" w:cs="Times New Roman"/>
            <w:sz w:val="20"/>
            <w:szCs w:val="24"/>
            <w:lang w:val="en-GB" w:eastAsia="ar-SA"/>
          </w:rPr>
          <w:t xml:space="preserve"> it reproduces.</w:t>
        </w:r>
      </w:ins>
    </w:p>
    <w:p w:rsidR="00053AFA" w:rsidRPr="00E05E38" w:rsidRDefault="00053AFA" w:rsidP="00053AFA">
      <w:pPr>
        <w:widowControl w:val="0"/>
        <w:suppressAutoHyphens/>
        <w:autoSpaceDE w:val="0"/>
        <w:spacing w:after="120" w:line="240" w:lineRule="auto"/>
        <w:ind w:left="1560" w:hanging="1560"/>
        <w:jc w:val="both"/>
        <w:rPr>
          <w:ins w:id="396" w:author="Patrick LE BOEUF" w:date="2017-12-02T15:52:00Z"/>
          <w:rFonts w:ascii="Times New Roman" w:eastAsia="Times New Roman" w:hAnsi="Times New Roman" w:cs="Times New Roman"/>
          <w:sz w:val="20"/>
          <w:szCs w:val="24"/>
          <w:lang w:val="en-GB" w:eastAsia="ar-SA"/>
        </w:rPr>
      </w:pPr>
      <w:ins w:id="397" w:author="Patrick LE BOEUF" w:date="2017-12-02T15:52:00Z">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ns w:id="398" w:author="Patrick LE BOEUF" w:date="2017-12-02T15:54:00Z">
        <w:r>
          <w:rPr>
            <w:rFonts w:ascii="Times New Roman" w:eastAsia="Times New Roman" w:hAnsi="Times New Roman" w:cs="Times New Roman"/>
            <w:sz w:val="20"/>
            <w:szCs w:val="24"/>
            <w:lang w:val="en-GB" w:eastAsia="ar-SA"/>
          </w:rPr>
          <w:t xml:space="preserve">The </w:t>
        </w:r>
      </w:ins>
      <w:ins w:id="399" w:author="Patrick LE BOEUF" w:date="2017-12-02T17:20:00Z">
        <w:r w:rsidR="00C80AB5">
          <w:rPr>
            <w:rFonts w:ascii="Times New Roman" w:eastAsia="Times New Roman" w:hAnsi="Times New Roman" w:cs="Times New Roman"/>
            <w:sz w:val="20"/>
            <w:szCs w:val="24"/>
            <w:lang w:val="en-GB" w:eastAsia="ar-SA"/>
          </w:rPr>
          <w:t xml:space="preserve">activity performed by Cambridge University Press when producing the </w:t>
        </w:r>
      </w:ins>
      <w:ins w:id="400" w:author="Patrick LE BOEUF" w:date="2017-12-02T15:54:00Z">
        <w:r>
          <w:rPr>
            <w:rFonts w:ascii="Times New Roman" w:eastAsia="Times New Roman" w:hAnsi="Times New Roman" w:cs="Times New Roman"/>
            <w:sz w:val="20"/>
            <w:szCs w:val="24"/>
            <w:lang w:val="en-GB" w:eastAsia="ar-SA"/>
          </w:rPr>
          <w:t>2014 publication of Daniel Wilson's '</w:t>
        </w:r>
        <w:proofErr w:type="spellStart"/>
        <w:r>
          <w:rPr>
            <w:rFonts w:ascii="Times New Roman" w:eastAsia="Times New Roman" w:hAnsi="Times New Roman" w:cs="Times New Roman"/>
            <w:sz w:val="20"/>
            <w:szCs w:val="24"/>
            <w:lang w:val="en-GB" w:eastAsia="ar-SA"/>
          </w:rPr>
          <w:t>Caliban</w:t>
        </w:r>
        <w:proofErr w:type="spellEnd"/>
        <w:r>
          <w:rPr>
            <w:rFonts w:ascii="Times New Roman" w:eastAsia="Times New Roman" w:hAnsi="Times New Roman" w:cs="Times New Roman"/>
            <w:sz w:val="20"/>
            <w:szCs w:val="24"/>
            <w:lang w:val="en-GB" w:eastAsia="ar-SA"/>
          </w:rPr>
          <w:t xml:space="preserve">: the missing link' </w:t>
        </w:r>
      </w:ins>
      <w:proofErr w:type="spellStart"/>
      <w:ins w:id="401" w:author="Patrick LE BOEUF" w:date="2017-12-02T15:52:00Z">
        <w:r>
          <w:rPr>
            <w:rFonts w:ascii="Times New Roman" w:eastAsia="Times New Roman" w:hAnsi="Times New Roman" w:cs="Times New Roman"/>
            <w:i/>
            <w:sz w:val="20"/>
            <w:szCs w:val="24"/>
            <w:lang w:val="en-GB" w:eastAsia="ar-SA"/>
          </w:rPr>
          <w:t>Rn</w:t>
        </w:r>
        <w:proofErr w:type="spellEnd"/>
        <w:r>
          <w:rPr>
            <w:rFonts w:ascii="Times New Roman" w:eastAsia="Times New Roman" w:hAnsi="Times New Roman" w:cs="Times New Roman"/>
            <w:i/>
            <w:sz w:val="20"/>
            <w:szCs w:val="24"/>
            <w:lang w:val="en-GB" w:eastAsia="ar-SA"/>
          </w:rPr>
          <w:t xml:space="preserve"> reproduced </w:t>
        </w:r>
      </w:ins>
      <w:ins w:id="402" w:author="Patrick LE BOEUF" w:date="2017-12-02T15:54:00Z">
        <w:r>
          <w:rPr>
            <w:rFonts w:ascii="Times New Roman" w:eastAsia="Times New Roman" w:hAnsi="Times New Roman" w:cs="Times New Roman"/>
            <w:i/>
            <w:sz w:val="20"/>
            <w:szCs w:val="24"/>
            <w:lang w:val="en-GB" w:eastAsia="ar-SA"/>
          </w:rPr>
          <w:t>publication</w:t>
        </w:r>
      </w:ins>
      <w:ins w:id="403" w:author="Patrick LE BOEUF" w:date="2017-12-02T15:52:00Z">
        <w:r>
          <w:rPr>
            <w:rFonts w:ascii="Times New Roman" w:eastAsia="Times New Roman" w:hAnsi="Times New Roman" w:cs="Times New Roman"/>
            <w:sz w:val="20"/>
            <w:szCs w:val="24"/>
            <w:lang w:val="en-GB" w:eastAsia="ar-SA"/>
          </w:rPr>
          <w:t xml:space="preserve"> </w:t>
        </w:r>
      </w:ins>
      <w:ins w:id="404" w:author="Patrick LE BOEUF" w:date="2017-12-02T15:55:00Z">
        <w:r>
          <w:rPr>
            <w:rFonts w:ascii="Times New Roman" w:eastAsia="Times New Roman" w:hAnsi="Times New Roman" w:cs="Times New Roman"/>
            <w:sz w:val="20"/>
            <w:szCs w:val="24"/>
            <w:lang w:val="en-GB" w:eastAsia="ar-SA"/>
          </w:rPr>
          <w:t>the 1873 publication of Daniel Wilson's '</w:t>
        </w:r>
        <w:proofErr w:type="spellStart"/>
        <w:r>
          <w:rPr>
            <w:rFonts w:ascii="Times New Roman" w:eastAsia="Times New Roman" w:hAnsi="Times New Roman" w:cs="Times New Roman"/>
            <w:sz w:val="20"/>
            <w:szCs w:val="24"/>
            <w:lang w:val="en-GB" w:eastAsia="ar-SA"/>
          </w:rPr>
          <w:t>Caliban</w:t>
        </w:r>
        <w:proofErr w:type="spellEnd"/>
        <w:r>
          <w:rPr>
            <w:rFonts w:ascii="Times New Roman" w:eastAsia="Times New Roman" w:hAnsi="Times New Roman" w:cs="Times New Roman"/>
            <w:sz w:val="20"/>
            <w:szCs w:val="24"/>
            <w:lang w:val="en-GB" w:eastAsia="ar-SA"/>
          </w:rPr>
          <w:t>: the missing link' by Macmillan</w:t>
        </w:r>
      </w:ins>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r w:rsidRPr="00E05E38">
        <w:rPr>
          <w:rFonts w:ascii="Arial" w:eastAsia="Times New Roman" w:hAnsi="Arial" w:cs="Times New Roman"/>
          <w:b/>
          <w:bCs/>
          <w:i/>
          <w:sz w:val="24"/>
          <w:szCs w:val="24"/>
          <w:lang w:val="en-GB" w:eastAsia="ar-SA"/>
        </w:rPr>
        <w:t>R30 produced (was produced by)</w:t>
      </w:r>
      <w:bookmarkEnd w:id="370"/>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33_Reproduction_Event" w:history="1">
        <w:r w:rsidRPr="00E05E38">
          <w:rPr>
            <w:rFonts w:ascii="Times New Roman" w:eastAsia="Times New Roman" w:hAnsi="Times New Roman" w:cs="Times New Roman"/>
            <w:color w:val="0000FF"/>
            <w:sz w:val="20"/>
            <w:szCs w:val="24"/>
            <w:u w:val="single"/>
            <w:lang w:val="en-GB" w:eastAsia="ar-SA"/>
          </w:rPr>
          <w:t>F33</w:t>
        </w:r>
      </w:hyperlink>
      <w:r w:rsidRPr="00E05E38">
        <w:rPr>
          <w:rFonts w:ascii="Times New Roman" w:eastAsia="Times New Roman" w:hAnsi="Times New Roman" w:cs="Times New Roman"/>
          <w:sz w:val="20"/>
          <w:szCs w:val="24"/>
          <w:lang w:val="en-GB" w:eastAsia="ar-SA"/>
        </w:rPr>
        <w:t xml:space="preserve"> Reproduction Event</w:t>
      </w:r>
    </w:p>
    <w:p w:rsidR="00E05E38" w:rsidRPr="00E05E38" w:rsidRDefault="00E05E38" w:rsidP="00E05E38">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del w:id="405" w:author="Patrick LE BOEUF" w:date="2017-12-02T15:55:00Z">
        <w:r w:rsidRPr="00E05E38" w:rsidDel="00E963A3">
          <w:rPr>
            <w:rFonts w:ascii="Times New Roman" w:eastAsia="Times New Roman" w:hAnsi="Times New Roman" w:cs="Times New Roman"/>
            <w:sz w:val="20"/>
            <w:szCs w:val="24"/>
            <w:lang w:val="en-US" w:eastAsia="ar-SA"/>
          </w:rPr>
          <w:fldChar w:fldCharType="begin"/>
        </w:r>
        <w:r w:rsidRPr="00E05E38" w:rsidDel="00E963A3">
          <w:rPr>
            <w:rFonts w:ascii="Times New Roman" w:eastAsia="Times New Roman" w:hAnsi="Times New Roman" w:cs="Times New Roman"/>
            <w:sz w:val="20"/>
            <w:szCs w:val="24"/>
            <w:lang w:val="en-US" w:eastAsia="ar-SA"/>
          </w:rPr>
          <w:delInstrText xml:space="preserve"> HYPERLINK \l "_E84_Information_Carrier_" </w:delInstrText>
        </w:r>
        <w:r w:rsidRPr="00E05E38" w:rsidDel="00E963A3">
          <w:rPr>
            <w:rFonts w:ascii="Times New Roman" w:eastAsia="Times New Roman" w:hAnsi="Times New Roman" w:cs="Times New Roman"/>
            <w:sz w:val="20"/>
            <w:szCs w:val="24"/>
            <w:lang w:val="en-US" w:eastAsia="ar-SA"/>
          </w:rPr>
          <w:fldChar w:fldCharType="separate"/>
        </w:r>
        <w:r w:rsidRPr="00E05E38" w:rsidDel="00E963A3">
          <w:rPr>
            <w:rFonts w:ascii="Times New Roman" w:eastAsia="Times New Roman" w:hAnsi="Times New Roman" w:cs="Times New Roman"/>
            <w:color w:val="0000FF"/>
            <w:sz w:val="20"/>
            <w:szCs w:val="24"/>
            <w:u w:val="single"/>
            <w:lang w:val="en-GB" w:eastAsia="ar-SA"/>
          </w:rPr>
          <w:delText>E84</w:delText>
        </w:r>
        <w:r w:rsidRPr="00E05E38" w:rsidDel="00E963A3">
          <w:rPr>
            <w:rFonts w:ascii="Times New Roman" w:eastAsia="Times New Roman" w:hAnsi="Times New Roman" w:cs="Times New Roman"/>
            <w:color w:val="0000FF"/>
            <w:sz w:val="20"/>
            <w:szCs w:val="24"/>
            <w:u w:val="single"/>
            <w:lang w:val="en-GB" w:eastAsia="ar-SA"/>
          </w:rPr>
          <w:fldChar w:fldCharType="end"/>
        </w:r>
        <w:r w:rsidRPr="00E05E38" w:rsidDel="00E963A3">
          <w:rPr>
            <w:rFonts w:ascii="Times New Roman" w:eastAsia="Times New Roman" w:hAnsi="Times New Roman" w:cs="Times New Roman"/>
            <w:sz w:val="20"/>
            <w:szCs w:val="24"/>
            <w:lang w:val="en-GB" w:eastAsia="ar-SA"/>
          </w:rPr>
          <w:delText xml:space="preserve"> Information Carrier</w:delText>
        </w:r>
      </w:del>
      <w:proofErr w:type="spellStart"/>
      <w:ins w:id="406" w:author="Patrick LE BOEUF" w:date="2017-12-02T15:55:00Z">
        <w:r w:rsidR="00E963A3">
          <w:rPr>
            <w:rFonts w:ascii="Times New Roman" w:eastAsia="Times New Roman" w:hAnsi="Times New Roman" w:cs="Times New Roman"/>
            <w:sz w:val="20"/>
            <w:szCs w:val="24"/>
            <w:lang w:val="en-GB" w:eastAsia="ar-SA"/>
          </w:rPr>
          <w:t>Fn</w:t>
        </w:r>
        <w:proofErr w:type="spellEnd"/>
        <w:r w:rsidR="00E963A3">
          <w:rPr>
            <w:rFonts w:ascii="Times New Roman" w:eastAsia="Times New Roman" w:hAnsi="Times New Roman" w:cs="Times New Roman"/>
            <w:sz w:val="20"/>
            <w:szCs w:val="24"/>
            <w:lang w:val="en-GB" w:eastAsia="ar-SA"/>
          </w:rPr>
          <w:t xml:space="preserve"> Manifestation</w:t>
        </w:r>
      </w:ins>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12_Production_" w:history="1">
        <w:r w:rsidRPr="00E05E38">
          <w:rPr>
            <w:rFonts w:ascii="Times New Roman" w:eastAsia="Times New Roman" w:hAnsi="Times New Roman" w:cs="Times New Roman"/>
            <w:color w:val="0000FF"/>
            <w:sz w:val="20"/>
            <w:szCs w:val="24"/>
            <w:u w:val="single"/>
            <w:lang w:val="en-GB" w:eastAsia="ar-SA"/>
          </w:rPr>
          <w:t>E12</w:t>
        </w:r>
      </w:hyperlink>
      <w:r w:rsidRPr="00E05E38">
        <w:rPr>
          <w:rFonts w:ascii="Times New Roman" w:eastAsia="Times New Roman" w:hAnsi="Times New Roman" w:cs="Times New Roman"/>
          <w:sz w:val="20"/>
          <w:szCs w:val="24"/>
          <w:lang w:val="en-GB" w:eastAsia="ar-SA"/>
        </w:rPr>
        <w:t xml:space="preserve"> Production. </w:t>
      </w:r>
      <w:del w:id="407" w:author="Patrick LE BOEUF" w:date="2017-12-02T15:55:00Z">
        <w:r w:rsidRPr="00E05E38" w:rsidDel="00E963A3">
          <w:rPr>
            <w:rFonts w:ascii="Times New Roman" w:eastAsia="Times New Roman" w:hAnsi="Times New Roman" w:cs="Times New Roman"/>
            <w:sz w:val="20"/>
            <w:szCs w:val="24"/>
            <w:lang w:val="en-US" w:eastAsia="ar-SA"/>
          </w:rPr>
          <w:fldChar w:fldCharType="begin"/>
        </w:r>
        <w:r w:rsidRPr="00E05E38" w:rsidDel="00E963A3">
          <w:rPr>
            <w:rFonts w:ascii="Times New Roman" w:eastAsia="Times New Roman" w:hAnsi="Times New Roman" w:cs="Times New Roman"/>
            <w:sz w:val="20"/>
            <w:szCs w:val="24"/>
            <w:lang w:val="en-US" w:eastAsia="ar-SA"/>
          </w:rPr>
          <w:delInstrText xml:space="preserve"> HYPERLINK \l "_P108_produced_(was_1" </w:delInstrText>
        </w:r>
        <w:r w:rsidRPr="00E05E38" w:rsidDel="00E963A3">
          <w:rPr>
            <w:rFonts w:ascii="Times New Roman" w:eastAsia="Times New Roman" w:hAnsi="Times New Roman" w:cs="Times New Roman"/>
            <w:sz w:val="20"/>
            <w:szCs w:val="24"/>
            <w:lang w:val="en-US" w:eastAsia="ar-SA"/>
          </w:rPr>
          <w:fldChar w:fldCharType="separate"/>
        </w:r>
        <w:r w:rsidRPr="00E05E38" w:rsidDel="00E963A3">
          <w:rPr>
            <w:rFonts w:ascii="Times New Roman" w:eastAsia="Times New Roman" w:hAnsi="Times New Roman" w:cs="Times New Roman"/>
            <w:color w:val="0000FF"/>
            <w:sz w:val="20"/>
            <w:szCs w:val="24"/>
            <w:u w:val="single"/>
            <w:lang w:val="en-GB" w:eastAsia="ar-SA"/>
          </w:rPr>
          <w:delText>P108</w:delText>
        </w:r>
        <w:r w:rsidRPr="00E05E38" w:rsidDel="00E963A3">
          <w:rPr>
            <w:rFonts w:ascii="Times New Roman" w:eastAsia="Times New Roman" w:hAnsi="Times New Roman" w:cs="Times New Roman"/>
            <w:color w:val="0000FF"/>
            <w:sz w:val="20"/>
            <w:szCs w:val="24"/>
            <w:u w:val="single"/>
            <w:lang w:val="en-GB" w:eastAsia="ar-SA"/>
          </w:rPr>
          <w:fldChar w:fldCharType="end"/>
        </w:r>
        <w:r w:rsidRPr="00E05E38" w:rsidDel="00E963A3">
          <w:rPr>
            <w:rFonts w:ascii="Times New Roman" w:eastAsia="Times New Roman" w:hAnsi="Times New Roman" w:cs="Times New Roman"/>
            <w:sz w:val="20"/>
            <w:szCs w:val="24"/>
            <w:lang w:val="en-GB" w:eastAsia="ar-SA"/>
          </w:rPr>
          <w:delText xml:space="preserve"> produced (was produced by): </w:delText>
        </w:r>
        <w:r w:rsidRPr="00E05E38" w:rsidDel="00E963A3">
          <w:rPr>
            <w:rFonts w:ascii="Times New Roman" w:eastAsia="Times New Roman" w:hAnsi="Times New Roman" w:cs="Times New Roman"/>
            <w:sz w:val="20"/>
            <w:szCs w:val="24"/>
            <w:lang w:val="en-US" w:eastAsia="ar-SA"/>
          </w:rPr>
          <w:fldChar w:fldCharType="begin"/>
        </w:r>
        <w:r w:rsidRPr="00E05E38" w:rsidDel="00E963A3">
          <w:rPr>
            <w:rFonts w:ascii="Times New Roman" w:eastAsia="Times New Roman" w:hAnsi="Times New Roman" w:cs="Times New Roman"/>
            <w:sz w:val="20"/>
            <w:szCs w:val="24"/>
            <w:lang w:val="en-US" w:eastAsia="ar-SA"/>
          </w:rPr>
          <w:delInstrText xml:space="preserve"> HYPERLINK \l "_E24_Physical_Man-Made_1" </w:delInstrText>
        </w:r>
        <w:r w:rsidRPr="00E05E38" w:rsidDel="00E963A3">
          <w:rPr>
            <w:rFonts w:ascii="Times New Roman" w:eastAsia="Times New Roman" w:hAnsi="Times New Roman" w:cs="Times New Roman"/>
            <w:sz w:val="20"/>
            <w:szCs w:val="24"/>
            <w:lang w:val="en-US" w:eastAsia="ar-SA"/>
          </w:rPr>
          <w:fldChar w:fldCharType="separate"/>
        </w:r>
        <w:r w:rsidRPr="00E05E38" w:rsidDel="00E963A3">
          <w:rPr>
            <w:rFonts w:ascii="Times New Roman" w:eastAsia="Times New Roman" w:hAnsi="Times New Roman" w:cs="Times New Roman"/>
            <w:color w:val="0000FF"/>
            <w:sz w:val="20"/>
            <w:szCs w:val="24"/>
            <w:u w:val="single"/>
            <w:lang w:val="en-GB" w:eastAsia="ar-SA"/>
          </w:rPr>
          <w:delText>E24</w:delText>
        </w:r>
        <w:r w:rsidRPr="00E05E38" w:rsidDel="00E963A3">
          <w:rPr>
            <w:rFonts w:ascii="Times New Roman" w:eastAsia="Times New Roman" w:hAnsi="Times New Roman" w:cs="Times New Roman"/>
            <w:color w:val="0000FF"/>
            <w:sz w:val="20"/>
            <w:szCs w:val="24"/>
            <w:u w:val="single"/>
            <w:lang w:val="en-GB" w:eastAsia="ar-SA"/>
          </w:rPr>
          <w:fldChar w:fldCharType="end"/>
        </w:r>
        <w:r w:rsidRPr="00E05E38" w:rsidDel="00E963A3">
          <w:rPr>
            <w:rFonts w:ascii="Times New Roman" w:eastAsia="Times New Roman" w:hAnsi="Times New Roman" w:cs="Times New Roman"/>
            <w:sz w:val="20"/>
            <w:szCs w:val="24"/>
            <w:lang w:val="en-GB" w:eastAsia="ar-SA"/>
          </w:rPr>
          <w:delText xml:space="preserve"> Physical Man-Made Thing</w:delText>
        </w:r>
      </w:del>
      <w:ins w:id="408" w:author="Patrick LE BOEUF" w:date="2017-12-02T15:55:00Z">
        <w:r w:rsidR="00E963A3">
          <w:rPr>
            <w:rFonts w:ascii="Times New Roman" w:eastAsia="Times New Roman" w:hAnsi="Times New Roman" w:cs="Times New Roman"/>
            <w:sz w:val="20"/>
            <w:szCs w:val="24"/>
            <w:lang w:val="en-GB" w:eastAsia="ar-SA"/>
          </w:rPr>
          <w:t xml:space="preserve">P186 </w:t>
        </w:r>
        <w:r w:rsidR="00E963A3">
          <w:rPr>
            <w:rFonts w:ascii="Times New Roman" w:eastAsia="Times New Roman" w:hAnsi="Times New Roman" w:cs="Times New Roman"/>
            <w:sz w:val="20"/>
            <w:szCs w:val="24"/>
            <w:lang w:val="en-GB" w:eastAsia="ar-SA"/>
          </w:rPr>
          <w:lastRenderedPageBreak/>
          <w:t xml:space="preserve">produced thing of product type </w:t>
        </w:r>
      </w:ins>
      <w:ins w:id="409" w:author="Patrick LE BOEUF" w:date="2017-12-02T15:56:00Z">
        <w:r w:rsidR="00E963A3">
          <w:rPr>
            <w:rFonts w:ascii="Times New Roman" w:eastAsia="Times New Roman" w:hAnsi="Times New Roman" w:cs="Times New Roman"/>
            <w:sz w:val="20"/>
            <w:szCs w:val="24"/>
            <w:lang w:val="en-GB" w:eastAsia="ar-SA"/>
          </w:rPr>
          <w:t>(is produced by): E99 Product Type</w:t>
        </w:r>
      </w:ins>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(1,n:0,1)</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F33 Reproduction Event with an instance of </w:t>
      </w:r>
      <w:del w:id="410" w:author="Patrick LE BOEUF" w:date="2017-12-02T15:56:00Z">
        <w:r w:rsidRPr="00E05E38" w:rsidDel="00E963A3">
          <w:rPr>
            <w:rFonts w:ascii="Times New Roman" w:eastAsia="Times New Roman" w:hAnsi="Times New Roman" w:cs="Times New Roman"/>
            <w:sz w:val="20"/>
            <w:szCs w:val="24"/>
            <w:lang w:val="en-GB" w:eastAsia="ar-SA"/>
          </w:rPr>
          <w:delText>E84 Information Carrier</w:delText>
        </w:r>
      </w:del>
      <w:proofErr w:type="spellStart"/>
      <w:ins w:id="411" w:author="Patrick LE BOEUF" w:date="2017-12-02T15:56:00Z">
        <w:r w:rsidR="00E963A3">
          <w:rPr>
            <w:rFonts w:ascii="Times New Roman" w:eastAsia="Times New Roman" w:hAnsi="Times New Roman" w:cs="Times New Roman"/>
            <w:sz w:val="20"/>
            <w:szCs w:val="24"/>
            <w:lang w:val="en-GB" w:eastAsia="ar-SA"/>
          </w:rPr>
          <w:t>Fn</w:t>
        </w:r>
        <w:proofErr w:type="spellEnd"/>
        <w:r w:rsidR="00E963A3">
          <w:rPr>
            <w:rFonts w:ascii="Times New Roman" w:eastAsia="Times New Roman" w:hAnsi="Times New Roman" w:cs="Times New Roman"/>
            <w:sz w:val="20"/>
            <w:szCs w:val="24"/>
            <w:lang w:val="en-GB" w:eastAsia="ar-SA"/>
          </w:rPr>
          <w:t xml:space="preserve"> Manifestation</w:t>
        </w:r>
      </w:ins>
      <w:r w:rsidRPr="00E05E38">
        <w:rPr>
          <w:rFonts w:ascii="Times New Roman" w:eastAsia="Times New Roman" w:hAnsi="Times New Roman" w:cs="Times New Roman"/>
          <w:sz w:val="20"/>
          <w:szCs w:val="24"/>
          <w:lang w:val="en-GB" w:eastAsia="ar-SA"/>
        </w:rPr>
        <w:t xml:space="preserve"> it produces.</w:t>
      </w:r>
    </w:p>
    <w:p w:rsidR="00E963A3" w:rsidRDefault="00E05E38" w:rsidP="00E963A3">
      <w:pPr>
        <w:widowControl w:val="0"/>
        <w:suppressAutoHyphens/>
        <w:autoSpaceDE w:val="0"/>
        <w:spacing w:after="120" w:line="240" w:lineRule="auto"/>
        <w:ind w:left="1560" w:hanging="1560"/>
        <w:jc w:val="both"/>
        <w:rPr>
          <w:ins w:id="412" w:author="Patrick LE BOEUF" w:date="2017-12-02T15:57: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d="413" w:author="Patrick LE BOEUF" w:date="2017-12-02T17:19:00Z">
        <w:r w:rsidR="00C80AB5">
          <w:rPr>
            <w:rFonts w:ascii="Times New Roman" w:eastAsia="Times New Roman" w:hAnsi="Times New Roman" w:cs="Times New Roman"/>
            <w:sz w:val="20"/>
            <w:szCs w:val="24"/>
            <w:lang w:val="en-GB" w:eastAsia="ar-SA"/>
          </w:rPr>
          <w:t>The activity performed by Macmillan when m</w:t>
        </w:r>
      </w:ins>
      <w:ins w:id="414" w:author="Patrick LE BOEUF" w:date="2017-12-02T15:58:00Z">
        <w:r w:rsidR="00E963A3">
          <w:rPr>
            <w:rFonts w:ascii="Times New Roman" w:eastAsia="Times New Roman" w:hAnsi="Times New Roman" w:cs="Times New Roman"/>
            <w:sz w:val="20"/>
            <w:szCs w:val="24"/>
            <w:lang w:val="en-GB" w:eastAsia="ar-SA"/>
          </w:rPr>
          <w:t xml:space="preserve">aking </w:t>
        </w:r>
      </w:ins>
      <w:ins w:id="415" w:author="Patrick LE BOEUF" w:date="2017-12-02T17:20:00Z">
        <w:r w:rsidR="00C80AB5">
          <w:rPr>
            <w:rFonts w:ascii="Times New Roman" w:eastAsia="Times New Roman" w:hAnsi="Times New Roman" w:cs="Times New Roman"/>
            <w:sz w:val="20"/>
            <w:szCs w:val="24"/>
            <w:lang w:val="en-GB" w:eastAsia="ar-SA"/>
          </w:rPr>
          <w:t>a</w:t>
        </w:r>
      </w:ins>
      <w:ins w:id="416" w:author="Patrick LE BOEUF" w:date="2017-12-02T15:58:00Z">
        <w:r w:rsidR="00E963A3">
          <w:rPr>
            <w:rFonts w:ascii="Times New Roman" w:eastAsia="Times New Roman" w:hAnsi="Times New Roman" w:cs="Times New Roman"/>
            <w:sz w:val="20"/>
            <w:szCs w:val="24"/>
            <w:lang w:val="en-GB" w:eastAsia="ar-SA"/>
          </w:rPr>
          <w:t xml:space="preserve"> facsimile edition of the 1873 publication of Daniel Wilson's '</w:t>
        </w:r>
        <w:proofErr w:type="spellStart"/>
        <w:r w:rsidR="00E963A3">
          <w:rPr>
            <w:rFonts w:ascii="Times New Roman" w:eastAsia="Times New Roman" w:hAnsi="Times New Roman" w:cs="Times New Roman"/>
            <w:sz w:val="20"/>
            <w:szCs w:val="24"/>
            <w:lang w:val="en-GB" w:eastAsia="ar-SA"/>
          </w:rPr>
          <w:t>Caliban</w:t>
        </w:r>
        <w:proofErr w:type="spellEnd"/>
        <w:r w:rsidR="00E963A3">
          <w:rPr>
            <w:rFonts w:ascii="Times New Roman" w:eastAsia="Times New Roman" w:hAnsi="Times New Roman" w:cs="Times New Roman"/>
            <w:sz w:val="20"/>
            <w:szCs w:val="24"/>
            <w:lang w:val="en-GB" w:eastAsia="ar-SA"/>
          </w:rPr>
          <w:t xml:space="preserve">: the missing link' by Macmillan (F33) </w:t>
        </w:r>
        <w:r w:rsidR="00E963A3">
          <w:rPr>
            <w:rFonts w:ascii="Times New Roman" w:eastAsia="Times New Roman" w:hAnsi="Times New Roman" w:cs="Times New Roman"/>
            <w:i/>
            <w:sz w:val="20"/>
            <w:szCs w:val="24"/>
            <w:lang w:val="en-GB" w:eastAsia="ar-SA"/>
          </w:rPr>
          <w:t xml:space="preserve">R30 produced </w:t>
        </w:r>
        <w:r w:rsidR="00E963A3">
          <w:rPr>
            <w:rFonts w:ascii="Times New Roman" w:eastAsia="Times New Roman" w:hAnsi="Times New Roman" w:cs="Times New Roman"/>
            <w:sz w:val="20"/>
            <w:szCs w:val="24"/>
            <w:lang w:val="en-GB" w:eastAsia="ar-SA"/>
          </w:rPr>
          <w:t>t</w:t>
        </w:r>
      </w:ins>
      <w:ins w:id="417" w:author="Patrick LE BOEUF" w:date="2017-12-02T15:57:00Z">
        <w:r w:rsidR="00E963A3">
          <w:rPr>
            <w:rFonts w:ascii="Times New Roman" w:eastAsia="Times New Roman" w:hAnsi="Times New Roman" w:cs="Times New Roman"/>
            <w:sz w:val="20"/>
            <w:szCs w:val="24"/>
            <w:lang w:val="en-GB" w:eastAsia="ar-SA"/>
          </w:rPr>
          <w:t>he 2014 publication of Daniel Wilson's '</w:t>
        </w:r>
        <w:proofErr w:type="spellStart"/>
        <w:r w:rsidR="00E963A3">
          <w:rPr>
            <w:rFonts w:ascii="Times New Roman" w:eastAsia="Times New Roman" w:hAnsi="Times New Roman" w:cs="Times New Roman"/>
            <w:sz w:val="20"/>
            <w:szCs w:val="24"/>
            <w:lang w:val="en-GB" w:eastAsia="ar-SA"/>
          </w:rPr>
          <w:t>Caliban</w:t>
        </w:r>
        <w:proofErr w:type="spellEnd"/>
        <w:r w:rsidR="00E963A3">
          <w:rPr>
            <w:rFonts w:ascii="Times New Roman" w:eastAsia="Times New Roman" w:hAnsi="Times New Roman" w:cs="Times New Roman"/>
            <w:sz w:val="20"/>
            <w:szCs w:val="24"/>
            <w:lang w:val="en-GB" w:eastAsia="ar-SA"/>
          </w:rPr>
          <w:t>: the missing link' by Cambridge University Press (</w:t>
        </w:r>
      </w:ins>
      <w:ins w:id="418" w:author="Patrick LE BOEUF" w:date="2017-12-02T15:59:00Z">
        <w:r w:rsidR="00E963A3">
          <w:rPr>
            <w:rFonts w:ascii="Times New Roman" w:eastAsia="Times New Roman" w:hAnsi="Times New Roman" w:cs="Times New Roman"/>
            <w:sz w:val="20"/>
            <w:szCs w:val="24"/>
            <w:lang w:val="en-GB" w:eastAsia="ar-SA"/>
          </w:rPr>
          <w:t>F33</w:t>
        </w:r>
      </w:ins>
      <w:ins w:id="419" w:author="Patrick LE BOEUF" w:date="2017-12-02T15:57:00Z">
        <w:r w:rsidR="00E963A3">
          <w:rPr>
            <w:rFonts w:ascii="Times New Roman" w:eastAsia="Times New Roman" w:hAnsi="Times New Roman" w:cs="Times New Roman"/>
            <w:sz w:val="20"/>
            <w:szCs w:val="24"/>
            <w:lang w:val="en-GB" w:eastAsia="ar-SA"/>
          </w:rPr>
          <w:t>)</w:t>
        </w:r>
      </w:ins>
    </w:p>
    <w:p w:rsidR="00E963A3" w:rsidRPr="00C706BB" w:rsidRDefault="00C80AB5" w:rsidP="00E963A3">
      <w:pPr>
        <w:widowControl w:val="0"/>
        <w:suppressAutoHyphens/>
        <w:autoSpaceDE w:val="0"/>
        <w:spacing w:after="120" w:line="240" w:lineRule="auto"/>
        <w:ind w:left="1560"/>
        <w:jc w:val="both"/>
        <w:rPr>
          <w:ins w:id="420" w:author="Patrick LE BOEUF" w:date="2017-12-02T15:57:00Z"/>
          <w:rFonts w:ascii="Times New Roman" w:eastAsia="Times New Roman" w:hAnsi="Times New Roman" w:cs="Times New Roman"/>
          <w:sz w:val="20"/>
          <w:szCs w:val="24"/>
          <w:lang w:val="en-GB" w:eastAsia="ar-SA"/>
        </w:rPr>
      </w:pPr>
      <w:ins w:id="421" w:author="Patrick LE BOEUF" w:date="2017-12-02T17:22:00Z">
        <w:r>
          <w:rPr>
            <w:rFonts w:ascii="Times New Roman" w:eastAsia="Times New Roman" w:hAnsi="Times New Roman" w:cs="Times New Roman"/>
            <w:sz w:val="20"/>
            <w:szCs w:val="24"/>
            <w:lang w:val="en-GB" w:eastAsia="ar-SA"/>
          </w:rPr>
          <w:t xml:space="preserve">The activity performed by Schott when producing </w:t>
        </w:r>
      </w:ins>
      <w:ins w:id="422" w:author="Patrick LE BOEUF" w:date="2017-12-02T16:01:00Z">
        <w:r w:rsidR="00E963A3">
          <w:rPr>
            <w:rFonts w:ascii="Times New Roman" w:eastAsia="Times New Roman" w:hAnsi="Times New Roman" w:cs="Times New Roman"/>
            <w:sz w:val="20"/>
            <w:szCs w:val="24"/>
            <w:lang w:val="en-GB" w:eastAsia="ar-SA"/>
          </w:rPr>
          <w:t>an edition that r</w:t>
        </w:r>
      </w:ins>
      <w:ins w:id="423" w:author="Patrick LE BOEUF" w:date="2017-12-02T15:59:00Z">
        <w:r w:rsidR="00E963A3">
          <w:rPr>
            <w:rFonts w:ascii="Times New Roman" w:eastAsia="Times New Roman" w:hAnsi="Times New Roman" w:cs="Times New Roman"/>
            <w:sz w:val="20"/>
            <w:szCs w:val="24"/>
            <w:lang w:val="en-GB" w:eastAsia="ar-SA"/>
          </w:rPr>
          <w:t>eproduc</w:t>
        </w:r>
      </w:ins>
      <w:ins w:id="424" w:author="Patrick LE BOEUF" w:date="2017-12-02T16:01:00Z">
        <w:r w:rsidR="00E963A3">
          <w:rPr>
            <w:rFonts w:ascii="Times New Roman" w:eastAsia="Times New Roman" w:hAnsi="Times New Roman" w:cs="Times New Roman"/>
            <w:sz w:val="20"/>
            <w:szCs w:val="24"/>
            <w:lang w:val="en-GB" w:eastAsia="ar-SA"/>
          </w:rPr>
          <w:t>es</w:t>
        </w:r>
      </w:ins>
      <w:ins w:id="425" w:author="Patrick LE BOEUF" w:date="2017-12-02T15:59:00Z">
        <w:r w:rsidR="00E963A3">
          <w:rPr>
            <w:rFonts w:ascii="Times New Roman" w:eastAsia="Times New Roman" w:hAnsi="Times New Roman" w:cs="Times New Roman"/>
            <w:sz w:val="20"/>
            <w:szCs w:val="24"/>
            <w:lang w:val="en-GB" w:eastAsia="ar-SA"/>
          </w:rPr>
          <w:t xml:space="preserve"> Harry </w:t>
        </w:r>
        <w:proofErr w:type="spellStart"/>
        <w:r w:rsidR="00E963A3">
          <w:rPr>
            <w:rFonts w:ascii="Times New Roman" w:eastAsia="Times New Roman" w:hAnsi="Times New Roman" w:cs="Times New Roman"/>
            <w:sz w:val="20"/>
            <w:szCs w:val="24"/>
            <w:lang w:val="en-GB" w:eastAsia="ar-SA"/>
          </w:rPr>
          <w:t>Partch's</w:t>
        </w:r>
        <w:proofErr w:type="spellEnd"/>
        <w:r w:rsidR="00E963A3">
          <w:rPr>
            <w:rFonts w:ascii="Times New Roman" w:eastAsia="Times New Roman" w:hAnsi="Times New Roman" w:cs="Times New Roman"/>
            <w:sz w:val="20"/>
            <w:szCs w:val="24"/>
            <w:lang w:val="en-GB" w:eastAsia="ar-SA"/>
          </w:rPr>
          <w:t xml:space="preserve"> holograph manuscript of 'Two studies on ancient Greek scales' (F33) </w:t>
        </w:r>
        <w:r w:rsidR="00E963A3">
          <w:rPr>
            <w:rFonts w:ascii="Times New Roman" w:eastAsia="Times New Roman" w:hAnsi="Times New Roman" w:cs="Times New Roman"/>
            <w:i/>
            <w:sz w:val="20"/>
            <w:szCs w:val="24"/>
            <w:lang w:val="en-GB" w:eastAsia="ar-SA"/>
          </w:rPr>
          <w:t xml:space="preserve">R30 produced </w:t>
        </w:r>
        <w:r w:rsidR="00E963A3">
          <w:rPr>
            <w:rFonts w:ascii="Times New Roman" w:eastAsia="Times New Roman" w:hAnsi="Times New Roman" w:cs="Times New Roman"/>
            <w:sz w:val="20"/>
            <w:szCs w:val="24"/>
            <w:lang w:val="en-GB" w:eastAsia="ar-SA"/>
          </w:rPr>
          <w:t>t</w:t>
        </w:r>
      </w:ins>
      <w:ins w:id="426" w:author="Patrick LE BOEUF" w:date="2017-12-02T15:57:00Z">
        <w:r w:rsidR="00E963A3">
          <w:rPr>
            <w:rFonts w:ascii="Times New Roman" w:eastAsia="Times New Roman" w:hAnsi="Times New Roman" w:cs="Times New Roman"/>
            <w:sz w:val="20"/>
            <w:szCs w:val="24"/>
            <w:lang w:val="en-GB" w:eastAsia="ar-SA"/>
          </w:rPr>
          <w:t xml:space="preserve">he 2015 publication of Harry </w:t>
        </w:r>
        <w:proofErr w:type="spellStart"/>
        <w:r w:rsidR="00E963A3">
          <w:rPr>
            <w:rFonts w:ascii="Times New Roman" w:eastAsia="Times New Roman" w:hAnsi="Times New Roman" w:cs="Times New Roman"/>
            <w:sz w:val="20"/>
            <w:szCs w:val="24"/>
            <w:lang w:val="en-GB" w:eastAsia="ar-SA"/>
          </w:rPr>
          <w:t>Partch's</w:t>
        </w:r>
        <w:proofErr w:type="spellEnd"/>
        <w:r w:rsidR="00E963A3">
          <w:rPr>
            <w:rFonts w:ascii="Times New Roman" w:eastAsia="Times New Roman" w:hAnsi="Times New Roman" w:cs="Times New Roman"/>
            <w:sz w:val="20"/>
            <w:szCs w:val="24"/>
            <w:lang w:val="en-GB" w:eastAsia="ar-SA"/>
          </w:rPr>
          <w:t xml:space="preserve"> 'Two studies on ancient Greek scales' by Schott (</w:t>
        </w:r>
      </w:ins>
      <w:ins w:id="427" w:author="Patrick LE BOEUF" w:date="2017-12-02T15:59:00Z">
        <w:r w:rsidR="00E963A3">
          <w:rPr>
            <w:rFonts w:ascii="Times New Roman" w:eastAsia="Times New Roman" w:hAnsi="Times New Roman" w:cs="Times New Roman"/>
            <w:sz w:val="20"/>
            <w:szCs w:val="24"/>
            <w:lang w:val="en-GB" w:eastAsia="ar-SA"/>
          </w:rPr>
          <w:t>F33</w:t>
        </w:r>
      </w:ins>
      <w:ins w:id="428" w:author="Patrick LE BOEUF" w:date="2017-12-02T15:57:00Z">
        <w:r w:rsidR="00E963A3">
          <w:rPr>
            <w:rFonts w:ascii="Times New Roman" w:eastAsia="Times New Roman" w:hAnsi="Times New Roman" w:cs="Times New Roman"/>
            <w:sz w:val="20"/>
            <w:szCs w:val="24"/>
            <w:lang w:val="en-GB" w:eastAsia="ar-SA"/>
          </w:rPr>
          <w:t>)</w:t>
        </w:r>
      </w:ins>
    </w:p>
    <w:p w:rsidR="00E05E38" w:rsidRPr="00E05E38" w:rsidRDefault="00E05E38" w:rsidP="00E963A3">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del w:id="429" w:author="Patrick LE BOEUF" w:date="2017-12-02T15:57:00Z">
        <w:r w:rsidRPr="00E05E38" w:rsidDel="00E963A3">
          <w:rPr>
            <w:rFonts w:ascii="Times New Roman" w:eastAsia="Times New Roman" w:hAnsi="Times New Roman" w:cs="Times New Roman"/>
            <w:sz w:val="20"/>
            <w:szCs w:val="24"/>
            <w:lang w:val="en-GB" w:eastAsia="ar-SA"/>
          </w:rPr>
          <w:delText xml:space="preserve">Making a photocopy of an exemplar of Eran Guter’s dissertation entitled ‘Where languages end: Ludwig Wittgenstein at the crossroads of music, language, and the world’ (F33) </w:delText>
        </w:r>
        <w:r w:rsidRPr="00E05E38" w:rsidDel="00E963A3">
          <w:rPr>
            <w:rFonts w:ascii="Times New Roman" w:eastAsia="Times New Roman" w:hAnsi="Times New Roman" w:cs="Times New Roman"/>
            <w:i/>
            <w:sz w:val="20"/>
            <w:szCs w:val="24"/>
            <w:lang w:val="en-GB" w:eastAsia="ar-SA"/>
          </w:rPr>
          <w:delText>R30 produced</w:delText>
        </w:r>
        <w:r w:rsidRPr="00E05E38" w:rsidDel="00E963A3">
          <w:rPr>
            <w:rFonts w:ascii="Times New Roman" w:eastAsia="Times New Roman" w:hAnsi="Times New Roman" w:cs="Times New Roman"/>
            <w:sz w:val="20"/>
            <w:szCs w:val="24"/>
            <w:lang w:val="en-GB" w:eastAsia="ar-SA"/>
          </w:rPr>
          <w:delText xml:space="preserve"> the New York Public Library holding identified by call number ‘JMD 04-1060’ (E84)</w:delText>
        </w:r>
      </w:del>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430" w:name="_Toc434681804"/>
      <w:r w:rsidRPr="00E05E38">
        <w:rPr>
          <w:rFonts w:ascii="Arial" w:eastAsia="Times New Roman" w:hAnsi="Arial" w:cs="Times New Roman"/>
          <w:b/>
          <w:bCs/>
          <w:i/>
          <w:sz w:val="24"/>
          <w:szCs w:val="24"/>
          <w:lang w:val="en-GB" w:eastAsia="ar-SA"/>
        </w:rPr>
        <w:t xml:space="preserve">R33 </w:t>
      </w:r>
      <w:r w:rsidRPr="00E05E38">
        <w:rPr>
          <w:rFonts w:ascii="Arial" w:eastAsia="Times New Roman" w:hAnsi="Arial" w:cs="Times New Roman"/>
          <w:b/>
          <w:bCs/>
          <w:i/>
          <w:sz w:val="24"/>
          <w:szCs w:val="24"/>
          <w:lang w:val="en-GB" w:eastAsia="ko-KR"/>
        </w:rPr>
        <w:t>has content</w:t>
      </w:r>
      <w:bookmarkEnd w:id="430"/>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13_Name" w:history="1">
        <w:r w:rsidRPr="00E05E38">
          <w:rPr>
            <w:rFonts w:ascii="Times New Roman" w:eastAsia="Times New Roman" w:hAnsi="Times New Roman" w:cs="Times New Roman"/>
            <w:color w:val="0000FF"/>
            <w:sz w:val="20"/>
            <w:szCs w:val="24"/>
            <w:u w:val="single"/>
            <w:lang w:val="en-GB" w:eastAsia="ar-SA"/>
          </w:rPr>
          <w:t>F12</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p>
    <w:p w:rsidR="00E05E38" w:rsidRPr="00E05E38" w:rsidRDefault="00E05E38" w:rsidP="00E05E38">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E62_String" w:history="1">
        <w:r w:rsidRPr="00E05E38">
          <w:rPr>
            <w:rFonts w:ascii="Times New Roman" w:eastAsia="Times New Roman" w:hAnsi="Times New Roman" w:cs="Times New Roman"/>
            <w:color w:val="0000FF"/>
            <w:sz w:val="20"/>
            <w:szCs w:val="24"/>
            <w:u w:val="single"/>
            <w:lang w:val="en-GB" w:eastAsia="ar-SA"/>
          </w:rPr>
          <w:t>E62</w:t>
        </w:r>
      </w:hyperlink>
      <w:r w:rsidRPr="00E05E38">
        <w:rPr>
          <w:rFonts w:ascii="Times New Roman" w:eastAsia="Times New Roman" w:hAnsi="Times New Roman" w:cs="Times New Roman"/>
          <w:sz w:val="20"/>
          <w:szCs w:val="24"/>
          <w:lang w:val="en-GB" w:eastAsia="ar-SA"/>
        </w:rPr>
        <w:t xml:space="preserve"> String</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 </w:t>
      </w:r>
      <w:hyperlink w:anchor="_P3_has_note" w:history="1">
        <w:r w:rsidRPr="00E05E38">
          <w:rPr>
            <w:rFonts w:ascii="Times New Roman" w:eastAsia="Times New Roman" w:hAnsi="Times New Roman" w:cs="Times New Roman"/>
            <w:color w:val="0000FF"/>
            <w:sz w:val="20"/>
            <w:szCs w:val="24"/>
            <w:u w:val="single"/>
            <w:lang w:val="en-GB" w:eastAsia="ar-SA"/>
          </w:rPr>
          <w:t>P3</w:t>
        </w:r>
      </w:hyperlink>
      <w:r w:rsidRPr="00E05E38">
        <w:rPr>
          <w:rFonts w:ascii="Times New Roman" w:eastAsia="Times New Roman" w:hAnsi="Times New Roman" w:cs="Times New Roman"/>
          <w:sz w:val="20"/>
          <w:szCs w:val="24"/>
          <w:lang w:val="en-GB" w:eastAsia="ar-SA"/>
        </w:rPr>
        <w:t xml:space="preserve"> has note: </w:t>
      </w:r>
      <w:hyperlink w:anchor="_E62_String" w:history="1">
        <w:r w:rsidRPr="00E05E38">
          <w:rPr>
            <w:rFonts w:ascii="Times New Roman" w:eastAsia="Times New Roman" w:hAnsi="Times New Roman" w:cs="Times New Roman"/>
            <w:color w:val="0000FF"/>
            <w:sz w:val="20"/>
            <w:szCs w:val="24"/>
            <w:u w:val="single"/>
            <w:lang w:val="en-GB" w:eastAsia="ar-SA"/>
          </w:rPr>
          <w:t>E62</w:t>
        </w:r>
      </w:hyperlink>
      <w:r w:rsidRPr="00E05E38">
        <w:rPr>
          <w:rFonts w:ascii="Times New Roman" w:eastAsia="Times New Roman" w:hAnsi="Times New Roman" w:cs="Times New Roman"/>
          <w:sz w:val="20"/>
          <w:szCs w:val="24"/>
          <w:lang w:val="en-GB" w:eastAsia="ar-SA"/>
        </w:rPr>
        <w:t xml:space="preserve"> String</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(1,n:0,n)</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F12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with </w:t>
      </w:r>
      <w:ins w:id="431" w:author="Patrick LE BOEUF" w:date="2017-12-02T16:51:00Z">
        <w:r w:rsidR="003E61BC">
          <w:rPr>
            <w:rFonts w:ascii="Times New Roman" w:eastAsia="Times New Roman" w:hAnsi="Times New Roman" w:cs="Times New Roman"/>
            <w:sz w:val="20"/>
            <w:szCs w:val="24"/>
            <w:lang w:val="en-GB" w:eastAsia="ar-SA"/>
          </w:rPr>
          <w:t xml:space="preserve">a sign or arrangement of signs that is used to refer to something through that instance of F12 </w:t>
        </w:r>
        <w:proofErr w:type="spellStart"/>
        <w:r w:rsidR="003E61BC">
          <w:rPr>
            <w:rFonts w:ascii="Times New Roman" w:eastAsia="Times New Roman" w:hAnsi="Times New Roman" w:cs="Times New Roman"/>
            <w:sz w:val="20"/>
            <w:szCs w:val="24"/>
            <w:lang w:val="en-GB" w:eastAsia="ar-SA"/>
          </w:rPr>
          <w:t>Nomen</w:t>
        </w:r>
        <w:proofErr w:type="spellEnd"/>
        <w:r w:rsidR="003E61BC">
          <w:rPr>
            <w:rFonts w:ascii="Times New Roman" w:eastAsia="Times New Roman" w:hAnsi="Times New Roman" w:cs="Times New Roman"/>
            <w:sz w:val="20"/>
            <w:szCs w:val="24"/>
            <w:lang w:val="en-GB" w:eastAsia="ar-SA"/>
          </w:rPr>
          <w:t>.</w:t>
        </w:r>
      </w:ins>
      <w:del w:id="432" w:author="Patrick LE BOEUF" w:date="2017-12-02T16:53:00Z">
        <w:r w:rsidRPr="00E05E38" w:rsidDel="003E61BC">
          <w:rPr>
            <w:rFonts w:ascii="Times New Roman" w:eastAsia="Times New Roman" w:hAnsi="Times New Roman" w:cs="Times New Roman"/>
            <w:sz w:val="20"/>
            <w:szCs w:val="24"/>
            <w:lang w:val="en-GB" w:eastAsia="ar-SA"/>
          </w:rPr>
          <w:delText xml:space="preserve">one or more equivalent serialized content models for it. In digital form the symbol arrangement constituting an instance of F12 Nomen can only be represented through a particular encoding, for example ASCII or Latin1 for the Latin script. We call such a representation a content model. The property </w:delText>
        </w:r>
        <w:r w:rsidRPr="00E05E38" w:rsidDel="003E61BC">
          <w:rPr>
            <w:rFonts w:ascii="Times New Roman" w:eastAsia="Times New Roman" w:hAnsi="Times New Roman" w:cs="Times New Roman"/>
            <w:i/>
            <w:iCs/>
            <w:sz w:val="20"/>
            <w:szCs w:val="24"/>
            <w:lang w:val="en-GB" w:eastAsia="ar-SA"/>
          </w:rPr>
          <w:delText>R33.1 has encoding:</w:delText>
        </w:r>
        <w:r w:rsidRPr="00E05E38" w:rsidDel="003E61BC">
          <w:rPr>
            <w:rFonts w:ascii="Times New Roman" w:eastAsia="Times New Roman" w:hAnsi="Times New Roman" w:cs="Times New Roman"/>
            <w:sz w:val="20"/>
            <w:szCs w:val="24"/>
            <w:lang w:val="en-GB" w:eastAsia="ar-SA"/>
          </w:rPr>
          <w:delText xml:space="preserve"> E55 Type allows for specifying the encoding of a particular associated content model. Together with this specification, a content model allows for unambiguously defining a nomen independently from the encoding used for representing the content.</w:delText>
        </w:r>
      </w:del>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t xml:space="preserve">The </w:t>
      </w:r>
      <w:ins w:id="433" w:author="Patrick LE BOEUF" w:date="2017-12-02T16:53:00Z">
        <w:r w:rsidR="003E61BC">
          <w:rPr>
            <w:rFonts w:ascii="Times New Roman" w:eastAsia="Times New Roman" w:hAnsi="Times New Roman" w:cs="Times New Roman"/>
            <w:sz w:val="20"/>
            <w:szCs w:val="24"/>
            <w:lang w:val="en-GB" w:eastAsia="ar-SA"/>
          </w:rPr>
          <w:t xml:space="preserve">English </w:t>
        </w:r>
      </w:ins>
      <w:r w:rsidRPr="00E05E38">
        <w:rPr>
          <w:rFonts w:ascii="Times New Roman" w:eastAsia="Times New Roman" w:hAnsi="Times New Roman" w:cs="Times New Roman"/>
          <w:sz w:val="20"/>
          <w:szCs w:val="24"/>
          <w:lang w:val="en-GB" w:eastAsia="ar-SA"/>
        </w:rPr>
        <w:t>term ‘</w:t>
      </w:r>
      <w:ins w:id="434" w:author="Patrick LE BOEUF" w:date="2017-12-02T16:54:00Z">
        <w:r w:rsidR="003E61BC">
          <w:rPr>
            <w:rFonts w:ascii="Times New Roman" w:eastAsia="Times New Roman" w:hAnsi="Times New Roman" w:cs="Times New Roman"/>
            <w:sz w:val="20"/>
            <w:szCs w:val="24"/>
            <w:lang w:val="en-GB" w:eastAsia="ar-SA"/>
          </w:rPr>
          <w:t>poison</w:t>
        </w:r>
      </w:ins>
      <w:del w:id="435" w:author="Patrick LE BOEUF" w:date="2017-12-02T16:54:00Z">
        <w:r w:rsidRPr="00E05E38" w:rsidDel="003E61BC">
          <w:rPr>
            <w:rFonts w:ascii="Times New Roman" w:eastAsia="Times New Roman" w:hAnsi="Times New Roman" w:cs="Times New Roman"/>
            <w:sz w:val="20"/>
            <w:szCs w:val="24"/>
            <w:lang w:val="en-GB" w:eastAsia="ar-SA"/>
          </w:rPr>
          <w:delText>earth</w:delText>
        </w:r>
      </w:del>
      <w:r w:rsidRPr="00E05E38">
        <w:rPr>
          <w:rFonts w:ascii="Times New Roman" w:eastAsia="Times New Roman" w:hAnsi="Times New Roman" w:cs="Times New Roman"/>
          <w:sz w:val="20"/>
          <w:szCs w:val="24"/>
          <w:lang w:val="en-GB" w:eastAsia="ar-SA"/>
        </w:rPr>
        <w:t>’</w:t>
      </w:r>
      <w:ins w:id="436" w:author="Patrick LE BOEUF" w:date="2017-12-02T16:56:00Z">
        <w:r w:rsidR="006D7F32">
          <w:rPr>
            <w:rFonts w:ascii="Times New Roman" w:eastAsia="Times New Roman" w:hAnsi="Times New Roman" w:cs="Times New Roman"/>
            <w:sz w:val="20"/>
            <w:szCs w:val="24"/>
            <w:lang w:val="en-GB" w:eastAsia="ar-SA"/>
          </w:rPr>
          <w:t xml:space="preserve"> in written form</w:t>
        </w:r>
      </w:ins>
      <w:ins w:id="437" w:author="Patrick LE BOEUF" w:date="2017-12-02T17:25:00Z">
        <w:r w:rsidR="00C80AB5">
          <w:rPr>
            <w:rFonts w:ascii="Times New Roman" w:eastAsia="Times New Roman" w:hAnsi="Times New Roman" w:cs="Times New Roman"/>
            <w:sz w:val="20"/>
            <w:szCs w:val="24"/>
            <w:lang w:val="en-GB" w:eastAsia="ar-SA"/>
          </w:rPr>
          <w:t xml:space="preserve"> in the Latin alphabet</w:t>
        </w:r>
      </w:ins>
      <w:r w:rsidRPr="00E05E38">
        <w:rPr>
          <w:rFonts w:ascii="Times New Roman" w:eastAsia="Times New Roman" w:hAnsi="Times New Roman" w:cs="Times New Roman"/>
          <w:sz w:val="20"/>
          <w:szCs w:val="24"/>
          <w:lang w:val="en-GB" w:eastAsia="ar-SA"/>
        </w:rPr>
        <w:t xml:space="preserve"> </w:t>
      </w:r>
      <w:del w:id="438" w:author="Patrick LE BOEUF" w:date="2017-12-02T16:54:00Z">
        <w:r w:rsidRPr="00E05E38" w:rsidDel="003E61BC">
          <w:rPr>
            <w:rFonts w:ascii="Times New Roman" w:eastAsia="Times New Roman" w:hAnsi="Times New Roman" w:cs="Times New Roman"/>
            <w:sz w:val="20"/>
            <w:szCs w:val="24"/>
            <w:lang w:val="en-GB" w:eastAsia="ar-SA"/>
          </w:rPr>
          <w:delText xml:space="preserve">encoded as ASCII </w:delText>
        </w:r>
      </w:del>
      <w:r w:rsidRPr="00E05E38">
        <w:rPr>
          <w:rFonts w:ascii="Times New Roman" w:eastAsia="Times New Roman" w:hAnsi="Times New Roman" w:cs="Times New Roman"/>
          <w:sz w:val="20"/>
          <w:szCs w:val="24"/>
          <w:lang w:val="en-GB" w:eastAsia="ar-SA"/>
        </w:rPr>
        <w:t xml:space="preserve">(F12) </w:t>
      </w:r>
      <w:r w:rsidRPr="00E05E38">
        <w:rPr>
          <w:rFonts w:ascii="Times New Roman" w:eastAsia="Times New Roman" w:hAnsi="Times New Roman" w:cs="Times New Roman"/>
          <w:i/>
          <w:sz w:val="20"/>
          <w:szCs w:val="24"/>
          <w:lang w:val="en-GB" w:eastAsia="ar-SA"/>
        </w:rPr>
        <w:t>R33</w:t>
      </w:r>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has content</w:t>
      </w:r>
      <w:r w:rsidRPr="00E05E38">
        <w:rPr>
          <w:rFonts w:ascii="Times New Roman" w:eastAsia="Times New Roman" w:hAnsi="Times New Roman" w:cs="Times New Roman"/>
          <w:sz w:val="20"/>
          <w:szCs w:val="24"/>
          <w:lang w:val="en-GB" w:eastAsia="ar-SA"/>
        </w:rPr>
        <w:t xml:space="preserve"> </w:t>
      </w:r>
      <w:ins w:id="439" w:author="Patrick LE BOEUF" w:date="2017-12-02T16:55:00Z">
        <w:r w:rsidR="003E61BC">
          <w:rPr>
            <w:rFonts w:ascii="Times New Roman" w:eastAsia="Times New Roman" w:hAnsi="Times New Roman" w:cs="Times New Roman"/>
            <w:sz w:val="20"/>
            <w:szCs w:val="24"/>
            <w:lang w:val="en-GB" w:eastAsia="ar-SA"/>
          </w:rPr>
          <w:t xml:space="preserve">the letters p, o, </w:t>
        </w:r>
        <w:proofErr w:type="spellStart"/>
        <w:r w:rsidR="003E61BC">
          <w:rPr>
            <w:rFonts w:ascii="Times New Roman" w:eastAsia="Times New Roman" w:hAnsi="Times New Roman" w:cs="Times New Roman"/>
            <w:sz w:val="20"/>
            <w:szCs w:val="24"/>
            <w:lang w:val="en-GB" w:eastAsia="ar-SA"/>
          </w:rPr>
          <w:t>i</w:t>
        </w:r>
        <w:proofErr w:type="spellEnd"/>
        <w:r w:rsidR="003E61BC">
          <w:rPr>
            <w:rFonts w:ascii="Times New Roman" w:eastAsia="Times New Roman" w:hAnsi="Times New Roman" w:cs="Times New Roman"/>
            <w:sz w:val="20"/>
            <w:szCs w:val="24"/>
            <w:lang w:val="en-GB" w:eastAsia="ar-SA"/>
          </w:rPr>
          <w:t xml:space="preserve">, s, o, n </w:t>
        </w:r>
      </w:ins>
      <w:ins w:id="440" w:author="Patrick LE BOEUF" w:date="2017-12-02T16:56:00Z">
        <w:r w:rsidR="003E61BC">
          <w:rPr>
            <w:rFonts w:ascii="Times New Roman" w:eastAsia="Times New Roman" w:hAnsi="Times New Roman" w:cs="Times New Roman"/>
            <w:sz w:val="20"/>
            <w:szCs w:val="24"/>
            <w:lang w:val="en-GB" w:eastAsia="ar-SA"/>
          </w:rPr>
          <w:t>with no intervening space</w:t>
        </w:r>
      </w:ins>
      <w:del w:id="441" w:author="Patrick LE BOEUF" w:date="2017-12-02T16:55:00Z">
        <w:r w:rsidRPr="00E05E38" w:rsidDel="003E61BC">
          <w:rPr>
            <w:rFonts w:ascii="Times New Roman" w:eastAsia="Times New Roman" w:hAnsi="Times New Roman" w:cs="Times New Roman"/>
            <w:sz w:val="20"/>
            <w:szCs w:val="24"/>
            <w:lang w:val="en-GB" w:eastAsia="ar-SA"/>
          </w:rPr>
          <w:delText>‘0x65 0x61 0x72 0x74 0x68’</w:delText>
        </w:r>
      </w:del>
      <w:r w:rsidRPr="00E05E38">
        <w:rPr>
          <w:rFonts w:ascii="Times New Roman" w:eastAsia="Times New Roman" w:hAnsi="Times New Roman" w:cs="Times New Roman"/>
          <w:sz w:val="20"/>
          <w:szCs w:val="24"/>
          <w:lang w:val="en-GB" w:eastAsia="ar-SA"/>
        </w:rPr>
        <w:t xml:space="preserve"> (E62)</w:t>
      </w:r>
      <w:del w:id="442" w:author="Patrick LE BOEUF" w:date="2017-12-02T16:55:00Z">
        <w:r w:rsidRPr="00E05E38" w:rsidDel="003E61BC">
          <w:rPr>
            <w:rFonts w:ascii="Times New Roman" w:eastAsia="Times New Roman" w:hAnsi="Times New Roman" w:cs="Times New Roman"/>
            <w:sz w:val="20"/>
            <w:szCs w:val="24"/>
            <w:lang w:val="en-GB" w:eastAsia="ar-SA"/>
          </w:rPr>
          <w:delText xml:space="preserve"> </w:delText>
        </w:r>
        <w:r w:rsidRPr="00E05E38" w:rsidDel="003E61BC">
          <w:rPr>
            <w:rFonts w:ascii="Times New Roman" w:eastAsia="Times New Roman" w:hAnsi="Times New Roman" w:cs="Times New Roman"/>
            <w:i/>
            <w:sz w:val="20"/>
            <w:szCs w:val="24"/>
            <w:lang w:val="en-GB" w:eastAsia="ar-SA"/>
          </w:rPr>
          <w:delText>R33.1</w:delText>
        </w:r>
        <w:r w:rsidRPr="00E05E38" w:rsidDel="003E61BC">
          <w:rPr>
            <w:rFonts w:ascii="Times New Roman" w:eastAsia="Times New Roman" w:hAnsi="Times New Roman" w:cs="Times New Roman"/>
            <w:sz w:val="20"/>
            <w:szCs w:val="24"/>
            <w:lang w:val="en-GB" w:eastAsia="ar-SA"/>
          </w:rPr>
          <w:delText xml:space="preserve"> </w:delText>
        </w:r>
        <w:r w:rsidRPr="00E05E38" w:rsidDel="003E61BC">
          <w:rPr>
            <w:rFonts w:ascii="Times New Roman" w:eastAsia="Times New Roman" w:hAnsi="Times New Roman" w:cs="Times New Roman"/>
            <w:i/>
            <w:sz w:val="20"/>
            <w:szCs w:val="24"/>
            <w:lang w:val="en-GB" w:eastAsia="ar-SA"/>
          </w:rPr>
          <w:delText>has encoding</w:delText>
        </w:r>
        <w:r w:rsidRPr="00E05E38" w:rsidDel="003E61BC">
          <w:rPr>
            <w:rFonts w:ascii="Times New Roman" w:eastAsia="Times New Roman" w:hAnsi="Times New Roman" w:cs="Times New Roman"/>
            <w:sz w:val="20"/>
            <w:szCs w:val="24"/>
            <w:lang w:val="en-GB" w:eastAsia="ar-SA"/>
          </w:rPr>
          <w:delText xml:space="preserve"> ASCII (E55)</w:delText>
        </w:r>
      </w:del>
    </w:p>
    <w:p w:rsidR="006D7F32" w:rsidRPr="006D7F32" w:rsidRDefault="006D7F32" w:rsidP="00E05E38">
      <w:pPr>
        <w:widowControl w:val="0"/>
        <w:suppressAutoHyphens/>
        <w:autoSpaceDE w:val="0"/>
        <w:spacing w:after="120" w:line="240" w:lineRule="auto"/>
        <w:ind w:left="1560"/>
        <w:rPr>
          <w:ins w:id="443" w:author="Patrick LE BOEUF" w:date="2017-12-02T16:58:00Z"/>
          <w:rFonts w:ascii="Times New Roman" w:eastAsia="Times New Roman" w:hAnsi="Times New Roman" w:cs="Times New Roman"/>
          <w:sz w:val="20"/>
          <w:szCs w:val="24"/>
          <w:lang w:val="en-GB" w:eastAsia="ar-SA"/>
        </w:rPr>
      </w:pPr>
      <w:ins w:id="444" w:author="Patrick LE BOEUF" w:date="2017-12-02T16:58:00Z">
        <w:r w:rsidRPr="00E05E38">
          <w:rPr>
            <w:rFonts w:ascii="Times New Roman" w:eastAsia="Times New Roman" w:hAnsi="Times New Roman" w:cs="Times New Roman"/>
            <w:sz w:val="20"/>
            <w:szCs w:val="24"/>
            <w:lang w:val="en-GB" w:eastAsia="ar-SA"/>
          </w:rPr>
          <w:t xml:space="preserve">The </w:t>
        </w:r>
        <w:r>
          <w:rPr>
            <w:rFonts w:ascii="Times New Roman" w:eastAsia="Times New Roman" w:hAnsi="Times New Roman" w:cs="Times New Roman"/>
            <w:sz w:val="20"/>
            <w:szCs w:val="24"/>
            <w:lang w:val="en-GB" w:eastAsia="ar-SA"/>
          </w:rPr>
          <w:t xml:space="preserve">English </w:t>
        </w:r>
        <w:r w:rsidRPr="00E05E38">
          <w:rPr>
            <w:rFonts w:ascii="Times New Roman" w:eastAsia="Times New Roman" w:hAnsi="Times New Roman" w:cs="Times New Roman"/>
            <w:sz w:val="20"/>
            <w:szCs w:val="24"/>
            <w:lang w:val="en-GB" w:eastAsia="ar-SA"/>
          </w:rPr>
          <w:t>term ‘</w:t>
        </w:r>
        <w:r>
          <w:rPr>
            <w:rFonts w:ascii="Times New Roman" w:eastAsia="Times New Roman" w:hAnsi="Times New Roman" w:cs="Times New Roman"/>
            <w:sz w:val="20"/>
            <w:szCs w:val="24"/>
            <w:lang w:val="en-GB" w:eastAsia="ar-SA"/>
          </w:rPr>
          <w:t>poison</w:t>
        </w:r>
        <w:r w:rsidRPr="00E05E38">
          <w:rPr>
            <w:rFonts w:ascii="Times New Roman" w:eastAsia="Times New Roman" w:hAnsi="Times New Roman" w:cs="Times New Roman"/>
            <w:sz w:val="20"/>
            <w:szCs w:val="24"/>
            <w:lang w:val="en-GB" w:eastAsia="ar-SA"/>
          </w:rPr>
          <w:t>’</w:t>
        </w:r>
        <w:r>
          <w:rPr>
            <w:rFonts w:ascii="Times New Roman" w:eastAsia="Times New Roman" w:hAnsi="Times New Roman" w:cs="Times New Roman"/>
            <w:sz w:val="20"/>
            <w:szCs w:val="24"/>
            <w:lang w:val="en-GB" w:eastAsia="ar-SA"/>
          </w:rPr>
          <w:t xml:space="preserve"> </w:t>
        </w:r>
      </w:ins>
      <w:ins w:id="445" w:author="Patrick LE BOEUF" w:date="2017-12-02T17:24:00Z">
        <w:r w:rsidR="00C80AB5">
          <w:rPr>
            <w:rFonts w:ascii="Times New Roman" w:eastAsia="Times New Roman" w:hAnsi="Times New Roman" w:cs="Times New Roman"/>
            <w:sz w:val="20"/>
            <w:szCs w:val="24"/>
            <w:lang w:val="en-GB" w:eastAsia="ar-SA"/>
          </w:rPr>
          <w:t xml:space="preserve">notated </w:t>
        </w:r>
      </w:ins>
      <w:ins w:id="446" w:author="Patrick LE BOEUF" w:date="2017-12-02T16:58:00Z">
        <w:r>
          <w:rPr>
            <w:rFonts w:ascii="Times New Roman" w:eastAsia="Times New Roman" w:hAnsi="Times New Roman" w:cs="Times New Roman"/>
            <w:sz w:val="20"/>
            <w:szCs w:val="24"/>
            <w:lang w:val="en-GB" w:eastAsia="ar-SA"/>
          </w:rPr>
          <w:t xml:space="preserve">in </w:t>
        </w:r>
      </w:ins>
      <w:ins w:id="447" w:author="Patrick LE BOEUF" w:date="2017-12-02T16:59:00Z">
        <w:r>
          <w:rPr>
            <w:rFonts w:ascii="Times New Roman" w:eastAsia="Times New Roman" w:hAnsi="Times New Roman" w:cs="Times New Roman"/>
            <w:sz w:val="20"/>
            <w:szCs w:val="24"/>
            <w:lang w:val="en-GB" w:eastAsia="ar-SA"/>
          </w:rPr>
          <w:t xml:space="preserve">the International Phonetic Alphabet (F12) </w:t>
        </w:r>
        <w:r>
          <w:rPr>
            <w:rFonts w:ascii="Times New Roman" w:eastAsia="Times New Roman" w:hAnsi="Times New Roman" w:cs="Times New Roman"/>
            <w:i/>
            <w:sz w:val="20"/>
            <w:szCs w:val="24"/>
            <w:lang w:val="en-GB" w:eastAsia="ar-SA"/>
          </w:rPr>
          <w:t>R33 has content</w:t>
        </w:r>
        <w:r>
          <w:rPr>
            <w:rFonts w:ascii="Times New Roman" w:eastAsia="Times New Roman" w:hAnsi="Times New Roman" w:cs="Times New Roman"/>
            <w:sz w:val="20"/>
            <w:szCs w:val="24"/>
            <w:lang w:val="en-GB" w:eastAsia="ar-SA"/>
          </w:rPr>
          <w:t xml:space="preserve"> the string of characters </w:t>
        </w:r>
      </w:ins>
      <w:ins w:id="448" w:author="Patrick LE BOEUF" w:date="2017-12-02T17:03:00Z">
        <w:r w:rsidRPr="006D7F32">
          <w:rPr>
            <w:rFonts w:ascii="Times New Roman" w:eastAsia="Times New Roman" w:hAnsi="Times New Roman" w:cs="Times New Roman"/>
            <w:sz w:val="20"/>
            <w:szCs w:val="24"/>
            <w:lang w:val="en-GB" w:eastAsia="ar-SA"/>
          </w:rPr>
          <w:t>[</w:t>
        </w:r>
      </w:ins>
      <w:ins w:id="449" w:author="Patrick LE BOEUF" w:date="2017-12-02T17:06:00Z">
        <w:r>
          <w:rPr>
            <w:rFonts w:ascii="Times New Roman" w:eastAsia="Times New Roman" w:hAnsi="Times New Roman" w:cs="Times New Roman"/>
            <w:sz w:val="20"/>
            <w:szCs w:val="24"/>
            <w:lang w:val="en-GB" w:eastAsia="ar-SA"/>
          </w:rPr>
          <w:t>'</w:t>
        </w:r>
      </w:ins>
      <w:proofErr w:type="spellStart"/>
      <w:ins w:id="450" w:author="Patrick LE BOEUF" w:date="2017-12-02T16:59:00Z">
        <w:r>
          <w:rPr>
            <w:rFonts w:ascii="Times New Roman" w:eastAsia="Times New Roman" w:hAnsi="Times New Roman" w:cs="Times New Roman"/>
            <w:sz w:val="20"/>
            <w:szCs w:val="24"/>
            <w:lang w:val="en-GB" w:eastAsia="ar-SA"/>
          </w:rPr>
          <w:t>p</w:t>
        </w:r>
      </w:ins>
      <w:ins w:id="451" w:author="Patrick LE BOEUF" w:date="2017-12-02T17:00:00Z">
        <w:r w:rsidRPr="006D7F32">
          <w:rPr>
            <w:rFonts w:ascii="Times New Roman" w:eastAsia="Times New Roman" w:hAnsi="Times New Roman" w:cs="Times New Roman"/>
            <w:sz w:val="20"/>
            <w:szCs w:val="24"/>
            <w:lang w:val="en-GB" w:eastAsia="ar-SA"/>
          </w:rPr>
          <w:t>ɔɪ</w:t>
        </w:r>
        <w:r>
          <w:rPr>
            <w:rFonts w:ascii="Times New Roman" w:eastAsia="Times New Roman" w:hAnsi="Times New Roman" w:cs="Times New Roman"/>
            <w:sz w:val="20"/>
            <w:szCs w:val="24"/>
            <w:lang w:val="en-GB" w:eastAsia="ar-SA"/>
          </w:rPr>
          <w:t>z</w:t>
        </w:r>
      </w:ins>
      <w:proofErr w:type="spellEnd"/>
      <w:ins w:id="452" w:author="Patrick LE BOEUF" w:date="2017-12-02T17:05:00Z">
        <w:r>
          <w:rPr>
            <w:rFonts w:ascii="Lucida Sans Unicode" w:hAnsi="Lucida Sans Unicode" w:cs="Lucida Sans Unicode"/>
            <w:color w:val="000000"/>
            <w:position w:val="8"/>
            <w:sz w:val="16"/>
            <w:szCs w:val="16"/>
            <w:vertAlign w:val="superscript"/>
          </w:rPr>
          <w:t>ə</w:t>
        </w:r>
      </w:ins>
      <w:ins w:id="453" w:author="Patrick LE BOEUF" w:date="2017-12-02T17:00:00Z">
        <w:r>
          <w:rPr>
            <w:rFonts w:ascii="Times New Roman" w:eastAsia="Times New Roman" w:hAnsi="Times New Roman" w:cs="Times New Roman"/>
            <w:sz w:val="20"/>
            <w:szCs w:val="24"/>
            <w:lang w:val="en-GB" w:eastAsia="ar-SA"/>
          </w:rPr>
          <w:t>n</w:t>
        </w:r>
      </w:ins>
      <w:ins w:id="454" w:author="Patrick LE BOEUF" w:date="2017-12-02T17:03:00Z">
        <w:r>
          <w:rPr>
            <w:rFonts w:ascii="Times New Roman" w:eastAsia="Times New Roman" w:hAnsi="Times New Roman" w:cs="Times New Roman"/>
            <w:sz w:val="20"/>
            <w:szCs w:val="24"/>
            <w:lang w:val="en-GB" w:eastAsia="ar-SA"/>
          </w:rPr>
          <w:t>]</w:t>
        </w:r>
      </w:ins>
      <w:ins w:id="455" w:author="Patrick LE BOEUF" w:date="2017-12-02T17:00:00Z">
        <w:r>
          <w:rPr>
            <w:rFonts w:ascii="Times New Roman" w:eastAsia="Times New Roman" w:hAnsi="Times New Roman" w:cs="Times New Roman"/>
            <w:sz w:val="20"/>
            <w:szCs w:val="24"/>
            <w:lang w:val="en-GB" w:eastAsia="ar-SA"/>
          </w:rPr>
          <w:t xml:space="preserve"> (E62)</w:t>
        </w:r>
      </w:ins>
    </w:p>
    <w:p w:rsidR="00E05E38" w:rsidRDefault="00E05E38" w:rsidP="00E05E38">
      <w:pPr>
        <w:widowControl w:val="0"/>
        <w:suppressAutoHyphens/>
        <w:autoSpaceDE w:val="0"/>
        <w:spacing w:after="120" w:line="240" w:lineRule="auto"/>
        <w:ind w:left="1560"/>
        <w:rPr>
          <w:ins w:id="456" w:author="Patrick LE BOEUF" w:date="2017-12-02T17:00: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The </w:t>
      </w:r>
      <w:ins w:id="457" w:author="Patrick LE BOEUF" w:date="2017-12-02T16:56:00Z">
        <w:r w:rsidR="006D7F32">
          <w:rPr>
            <w:rFonts w:ascii="Times New Roman" w:eastAsia="Times New Roman" w:hAnsi="Times New Roman" w:cs="Times New Roman"/>
            <w:sz w:val="20"/>
            <w:szCs w:val="24"/>
            <w:lang w:val="en-GB" w:eastAsia="ar-SA"/>
          </w:rPr>
          <w:t xml:space="preserve">French </w:t>
        </w:r>
      </w:ins>
      <w:r w:rsidRPr="00E05E38">
        <w:rPr>
          <w:rFonts w:ascii="Times New Roman" w:eastAsia="Times New Roman" w:hAnsi="Times New Roman" w:cs="Times New Roman"/>
          <w:sz w:val="20"/>
          <w:szCs w:val="24"/>
          <w:lang w:val="en-GB" w:eastAsia="ar-SA"/>
        </w:rPr>
        <w:t>term ‘</w:t>
      </w:r>
      <w:ins w:id="458" w:author="Patrick LE BOEUF" w:date="2017-12-02T16:56:00Z">
        <w:r w:rsidR="006D7F32">
          <w:rPr>
            <w:rFonts w:ascii="Times New Roman" w:eastAsia="Times New Roman" w:hAnsi="Times New Roman" w:cs="Times New Roman"/>
            <w:sz w:val="20"/>
            <w:szCs w:val="24"/>
            <w:lang w:val="en-GB" w:eastAsia="ar-SA"/>
          </w:rPr>
          <w:t>poison</w:t>
        </w:r>
      </w:ins>
      <w:del w:id="459" w:author="Patrick LE BOEUF" w:date="2017-12-02T16:56:00Z">
        <w:r w:rsidRPr="00E05E38" w:rsidDel="006D7F32">
          <w:rPr>
            <w:rFonts w:ascii="Times New Roman" w:eastAsia="Times New Roman" w:hAnsi="Times New Roman" w:cs="Times New Roman"/>
            <w:sz w:val="20"/>
            <w:szCs w:val="24"/>
            <w:lang w:val="en-GB" w:eastAsia="ar-SA"/>
          </w:rPr>
          <w:delText>earth</w:delText>
        </w:r>
      </w:del>
      <w:r w:rsidRPr="00E05E38">
        <w:rPr>
          <w:rFonts w:ascii="Times New Roman" w:eastAsia="Times New Roman" w:hAnsi="Times New Roman" w:cs="Times New Roman"/>
          <w:sz w:val="20"/>
          <w:szCs w:val="24"/>
          <w:lang w:val="en-GB" w:eastAsia="ar-SA"/>
        </w:rPr>
        <w:t xml:space="preserve">’ </w:t>
      </w:r>
      <w:ins w:id="460" w:author="Patrick LE BOEUF" w:date="2017-12-02T16:56:00Z">
        <w:r w:rsidR="006D7F32">
          <w:rPr>
            <w:rFonts w:ascii="Times New Roman" w:eastAsia="Times New Roman" w:hAnsi="Times New Roman" w:cs="Times New Roman"/>
            <w:sz w:val="20"/>
            <w:szCs w:val="24"/>
            <w:lang w:val="en-GB" w:eastAsia="ar-SA"/>
          </w:rPr>
          <w:t>in written form</w:t>
        </w:r>
      </w:ins>
      <w:ins w:id="461" w:author="Patrick LE BOEUF" w:date="2017-12-02T17:25:00Z">
        <w:r w:rsidR="00C80AB5">
          <w:rPr>
            <w:rFonts w:ascii="Times New Roman" w:eastAsia="Times New Roman" w:hAnsi="Times New Roman" w:cs="Times New Roman"/>
            <w:sz w:val="20"/>
            <w:szCs w:val="24"/>
            <w:lang w:val="en-GB" w:eastAsia="ar-SA"/>
          </w:rPr>
          <w:t xml:space="preserve"> in the Latin alphabet</w:t>
        </w:r>
      </w:ins>
      <w:ins w:id="462" w:author="Patrick LE BOEUF" w:date="2017-12-02T16:56:00Z">
        <w:r w:rsidR="006D7F32">
          <w:rPr>
            <w:rFonts w:ascii="Times New Roman" w:eastAsia="Times New Roman" w:hAnsi="Times New Roman" w:cs="Times New Roman"/>
            <w:sz w:val="20"/>
            <w:szCs w:val="24"/>
            <w:lang w:val="en-GB" w:eastAsia="ar-SA"/>
          </w:rPr>
          <w:t xml:space="preserve"> </w:t>
        </w:r>
      </w:ins>
      <w:del w:id="463" w:author="Patrick LE BOEUF" w:date="2017-12-02T16:56:00Z">
        <w:r w:rsidRPr="00E05E38" w:rsidDel="006D7F32">
          <w:rPr>
            <w:rFonts w:ascii="Times New Roman" w:eastAsia="Times New Roman" w:hAnsi="Times New Roman" w:cs="Times New Roman"/>
            <w:sz w:val="20"/>
            <w:szCs w:val="24"/>
            <w:lang w:val="en-GB" w:eastAsia="ar-SA"/>
          </w:rPr>
          <w:delText xml:space="preserve">encoded as UNICODE UTF16 </w:delText>
        </w:r>
      </w:del>
      <w:r w:rsidRPr="00E05E38">
        <w:rPr>
          <w:rFonts w:ascii="Times New Roman" w:eastAsia="Times New Roman" w:hAnsi="Times New Roman" w:cs="Times New Roman"/>
          <w:sz w:val="20"/>
          <w:szCs w:val="24"/>
          <w:lang w:val="en-GB" w:eastAsia="ar-SA"/>
        </w:rPr>
        <w:t xml:space="preserve">(F12) </w:t>
      </w:r>
      <w:r w:rsidRPr="00E05E38">
        <w:rPr>
          <w:rFonts w:ascii="Times New Roman" w:eastAsia="Times New Roman" w:hAnsi="Times New Roman" w:cs="Times New Roman"/>
          <w:i/>
          <w:sz w:val="20"/>
          <w:szCs w:val="24"/>
          <w:lang w:val="en-GB" w:eastAsia="ar-SA"/>
        </w:rPr>
        <w:t>R33</w:t>
      </w:r>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has content</w:t>
      </w:r>
      <w:r w:rsidRPr="00E05E38">
        <w:rPr>
          <w:rFonts w:ascii="Times New Roman" w:eastAsia="Times New Roman" w:hAnsi="Times New Roman" w:cs="Times New Roman"/>
          <w:sz w:val="20"/>
          <w:szCs w:val="24"/>
          <w:lang w:val="en-GB" w:eastAsia="ar-SA"/>
        </w:rPr>
        <w:t xml:space="preserve"> </w:t>
      </w:r>
      <w:ins w:id="464" w:author="Patrick LE BOEUF" w:date="2017-12-02T16:57:00Z">
        <w:r w:rsidR="006D7F32">
          <w:rPr>
            <w:rFonts w:ascii="Times New Roman" w:eastAsia="Times New Roman" w:hAnsi="Times New Roman" w:cs="Times New Roman"/>
            <w:sz w:val="20"/>
            <w:szCs w:val="24"/>
            <w:lang w:val="en-GB" w:eastAsia="ar-SA"/>
          </w:rPr>
          <w:t xml:space="preserve">the letters p, o, </w:t>
        </w:r>
        <w:proofErr w:type="spellStart"/>
        <w:r w:rsidR="006D7F32">
          <w:rPr>
            <w:rFonts w:ascii="Times New Roman" w:eastAsia="Times New Roman" w:hAnsi="Times New Roman" w:cs="Times New Roman"/>
            <w:sz w:val="20"/>
            <w:szCs w:val="24"/>
            <w:lang w:val="en-GB" w:eastAsia="ar-SA"/>
          </w:rPr>
          <w:t>i</w:t>
        </w:r>
        <w:proofErr w:type="spellEnd"/>
        <w:r w:rsidR="006D7F32">
          <w:rPr>
            <w:rFonts w:ascii="Times New Roman" w:eastAsia="Times New Roman" w:hAnsi="Times New Roman" w:cs="Times New Roman"/>
            <w:sz w:val="20"/>
            <w:szCs w:val="24"/>
            <w:lang w:val="en-GB" w:eastAsia="ar-SA"/>
          </w:rPr>
          <w:t>, s, o, n with no intervening space (E62)</w:t>
        </w:r>
      </w:ins>
      <w:del w:id="465" w:author="Patrick LE BOEUF" w:date="2017-12-02T16:57:00Z">
        <w:r w:rsidRPr="00E05E38" w:rsidDel="006D7F32">
          <w:rPr>
            <w:rFonts w:ascii="Times New Roman" w:eastAsia="Times New Roman" w:hAnsi="Times New Roman" w:cs="Times New Roman"/>
            <w:sz w:val="20"/>
            <w:szCs w:val="24"/>
            <w:lang w:val="en-GB" w:eastAsia="ar-SA"/>
          </w:rPr>
          <w:delText xml:space="preserve">‘0x0065 0x0061 0x0072 0x0074 0x0068’ </w:delText>
        </w:r>
        <w:r w:rsidRPr="00E05E38" w:rsidDel="006D7F32">
          <w:rPr>
            <w:rFonts w:ascii="Times New Roman" w:eastAsia="Times New Roman" w:hAnsi="Times New Roman" w:cs="Times New Roman"/>
            <w:i/>
            <w:sz w:val="20"/>
            <w:szCs w:val="24"/>
            <w:lang w:val="en-GB" w:eastAsia="ar-SA"/>
          </w:rPr>
          <w:delText>R33.1</w:delText>
        </w:r>
        <w:r w:rsidRPr="00E05E38" w:rsidDel="006D7F32">
          <w:rPr>
            <w:rFonts w:ascii="Times New Roman" w:eastAsia="Times New Roman" w:hAnsi="Times New Roman" w:cs="Times New Roman"/>
            <w:sz w:val="20"/>
            <w:szCs w:val="24"/>
            <w:lang w:val="en-GB" w:eastAsia="ar-SA"/>
          </w:rPr>
          <w:delText xml:space="preserve"> </w:delText>
        </w:r>
        <w:r w:rsidRPr="00E05E38" w:rsidDel="006D7F32">
          <w:rPr>
            <w:rFonts w:ascii="Times New Roman" w:eastAsia="Times New Roman" w:hAnsi="Times New Roman" w:cs="Times New Roman"/>
            <w:i/>
            <w:sz w:val="20"/>
            <w:szCs w:val="24"/>
            <w:lang w:val="en-GB" w:eastAsia="ar-SA"/>
          </w:rPr>
          <w:delText>has encoding</w:delText>
        </w:r>
        <w:r w:rsidRPr="00E05E38" w:rsidDel="006D7F32">
          <w:rPr>
            <w:rFonts w:ascii="Times New Roman" w:eastAsia="Times New Roman" w:hAnsi="Times New Roman" w:cs="Times New Roman"/>
            <w:sz w:val="20"/>
            <w:szCs w:val="24"/>
            <w:lang w:val="en-GB" w:eastAsia="ar-SA"/>
          </w:rPr>
          <w:delText xml:space="preserve"> UNICODE UTF16 (E55)</w:delText>
        </w:r>
      </w:del>
    </w:p>
    <w:p w:rsidR="006D7F32" w:rsidRPr="00E05E38" w:rsidRDefault="006D7F32" w:rsidP="00E05E38">
      <w:pPr>
        <w:widowControl w:val="0"/>
        <w:suppressAutoHyphens/>
        <w:autoSpaceDE w:val="0"/>
        <w:spacing w:after="120" w:line="240" w:lineRule="auto"/>
        <w:ind w:left="1560"/>
        <w:rPr>
          <w:rFonts w:ascii="Times New Roman" w:eastAsia="Times New Roman" w:hAnsi="Times New Roman" w:cs="Times New Roman"/>
          <w:sz w:val="20"/>
          <w:szCs w:val="24"/>
          <w:lang w:val="en-GB" w:eastAsia="ar-SA"/>
        </w:rPr>
      </w:pPr>
      <w:ins w:id="466" w:author="Patrick LE BOEUF" w:date="2017-12-02T17:00:00Z">
        <w:r w:rsidRPr="00E05E38">
          <w:rPr>
            <w:rFonts w:ascii="Times New Roman" w:eastAsia="Times New Roman" w:hAnsi="Times New Roman" w:cs="Times New Roman"/>
            <w:sz w:val="20"/>
            <w:szCs w:val="24"/>
            <w:lang w:val="en-GB" w:eastAsia="ar-SA"/>
          </w:rPr>
          <w:t xml:space="preserve">The </w:t>
        </w:r>
        <w:r>
          <w:rPr>
            <w:rFonts w:ascii="Times New Roman" w:eastAsia="Times New Roman" w:hAnsi="Times New Roman" w:cs="Times New Roman"/>
            <w:sz w:val="20"/>
            <w:szCs w:val="24"/>
            <w:lang w:val="en-GB" w:eastAsia="ar-SA"/>
          </w:rPr>
          <w:t xml:space="preserve">French </w:t>
        </w:r>
        <w:r w:rsidRPr="00E05E38">
          <w:rPr>
            <w:rFonts w:ascii="Times New Roman" w:eastAsia="Times New Roman" w:hAnsi="Times New Roman" w:cs="Times New Roman"/>
            <w:sz w:val="20"/>
            <w:szCs w:val="24"/>
            <w:lang w:val="en-GB" w:eastAsia="ar-SA"/>
          </w:rPr>
          <w:t>term ‘</w:t>
        </w:r>
        <w:r>
          <w:rPr>
            <w:rFonts w:ascii="Times New Roman" w:eastAsia="Times New Roman" w:hAnsi="Times New Roman" w:cs="Times New Roman"/>
            <w:sz w:val="20"/>
            <w:szCs w:val="24"/>
            <w:lang w:val="en-GB" w:eastAsia="ar-SA"/>
          </w:rPr>
          <w:t>poison</w:t>
        </w:r>
        <w:r w:rsidRPr="00E05E38">
          <w:rPr>
            <w:rFonts w:ascii="Times New Roman" w:eastAsia="Times New Roman" w:hAnsi="Times New Roman" w:cs="Times New Roman"/>
            <w:sz w:val="20"/>
            <w:szCs w:val="24"/>
            <w:lang w:val="en-GB" w:eastAsia="ar-SA"/>
          </w:rPr>
          <w:t xml:space="preserve">’ </w:t>
        </w:r>
      </w:ins>
      <w:ins w:id="467" w:author="Patrick LE BOEUF" w:date="2017-12-02T17:24:00Z">
        <w:r w:rsidR="00C80AB5">
          <w:rPr>
            <w:rFonts w:ascii="Times New Roman" w:eastAsia="Times New Roman" w:hAnsi="Times New Roman" w:cs="Times New Roman"/>
            <w:sz w:val="20"/>
            <w:szCs w:val="24"/>
            <w:lang w:val="en-GB" w:eastAsia="ar-SA"/>
          </w:rPr>
          <w:t xml:space="preserve">notated </w:t>
        </w:r>
      </w:ins>
      <w:ins w:id="468" w:author="Patrick LE BOEUF" w:date="2017-12-02T17:00:00Z">
        <w:r>
          <w:rPr>
            <w:rFonts w:ascii="Times New Roman" w:eastAsia="Times New Roman" w:hAnsi="Times New Roman" w:cs="Times New Roman"/>
            <w:sz w:val="20"/>
            <w:szCs w:val="24"/>
            <w:lang w:val="en-GB" w:eastAsia="ar-SA"/>
          </w:rPr>
          <w:t xml:space="preserve">in </w:t>
        </w:r>
      </w:ins>
      <w:ins w:id="469" w:author="Patrick LE BOEUF" w:date="2017-12-02T17:01:00Z">
        <w:r>
          <w:rPr>
            <w:rFonts w:ascii="Times New Roman" w:eastAsia="Times New Roman" w:hAnsi="Times New Roman" w:cs="Times New Roman"/>
            <w:sz w:val="20"/>
            <w:szCs w:val="24"/>
            <w:lang w:val="en-GB" w:eastAsia="ar-SA"/>
          </w:rPr>
          <w:t>the International Phonetic Alphabet</w:t>
        </w:r>
      </w:ins>
      <w:ins w:id="470" w:author="Patrick LE BOEUF" w:date="2017-12-02T17:00:00Z">
        <w:r>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sz w:val="20"/>
            <w:szCs w:val="24"/>
            <w:lang w:val="en-GB" w:eastAsia="ar-SA"/>
          </w:rPr>
          <w:t xml:space="preserve">(F12) </w:t>
        </w:r>
        <w:r w:rsidRPr="00E05E38">
          <w:rPr>
            <w:rFonts w:ascii="Times New Roman" w:eastAsia="Times New Roman" w:hAnsi="Times New Roman" w:cs="Times New Roman"/>
            <w:i/>
            <w:sz w:val="20"/>
            <w:szCs w:val="24"/>
            <w:lang w:val="en-GB" w:eastAsia="ar-SA"/>
          </w:rPr>
          <w:t>R33</w:t>
        </w:r>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has content</w:t>
        </w:r>
        <w:r w:rsidRPr="00E05E38">
          <w:rPr>
            <w:rFonts w:ascii="Times New Roman" w:eastAsia="Times New Roman" w:hAnsi="Times New Roman" w:cs="Times New Roman"/>
            <w:sz w:val="20"/>
            <w:szCs w:val="24"/>
            <w:lang w:val="en-GB" w:eastAsia="ar-SA"/>
          </w:rPr>
          <w:t xml:space="preserve"> </w:t>
        </w:r>
      </w:ins>
      <w:ins w:id="471" w:author="Patrick LE BOEUF" w:date="2017-12-02T17:01:00Z">
        <w:r>
          <w:rPr>
            <w:rFonts w:ascii="Times New Roman" w:eastAsia="Times New Roman" w:hAnsi="Times New Roman" w:cs="Times New Roman"/>
            <w:sz w:val="20"/>
            <w:szCs w:val="24"/>
            <w:lang w:val="en-GB" w:eastAsia="ar-SA"/>
          </w:rPr>
          <w:t xml:space="preserve">the string of characters </w:t>
        </w:r>
      </w:ins>
      <w:ins w:id="472" w:author="Patrick LE BOEUF" w:date="2017-12-02T17:03:00Z">
        <w:r>
          <w:rPr>
            <w:rFonts w:ascii="Times New Roman" w:eastAsia="Times New Roman" w:hAnsi="Times New Roman" w:cs="Times New Roman"/>
            <w:sz w:val="20"/>
            <w:szCs w:val="24"/>
            <w:lang w:val="en-GB" w:eastAsia="ar-SA"/>
          </w:rPr>
          <w:t>[</w:t>
        </w:r>
      </w:ins>
      <w:proofErr w:type="spellStart"/>
      <w:ins w:id="473" w:author="Patrick LE BOEUF" w:date="2017-12-02T17:01:00Z">
        <w:r>
          <w:rPr>
            <w:rFonts w:ascii="Times New Roman" w:eastAsia="Times New Roman" w:hAnsi="Times New Roman" w:cs="Times New Roman"/>
            <w:sz w:val="20"/>
            <w:szCs w:val="24"/>
            <w:lang w:val="en-GB" w:eastAsia="ar-SA"/>
          </w:rPr>
          <w:t>pwa</w:t>
        </w:r>
      </w:ins>
      <w:ins w:id="474" w:author="Patrick LE BOEUF" w:date="2017-12-02T17:06:00Z">
        <w:r>
          <w:rPr>
            <w:rFonts w:ascii="Times New Roman" w:eastAsia="Times New Roman" w:hAnsi="Times New Roman" w:cs="Times New Roman"/>
            <w:sz w:val="20"/>
            <w:szCs w:val="24"/>
            <w:lang w:val="en-GB" w:eastAsia="ar-SA"/>
          </w:rPr>
          <w:t>'</w:t>
        </w:r>
      </w:ins>
      <w:ins w:id="475" w:author="Patrick LE BOEUF" w:date="2017-12-02T17:01:00Z">
        <w:r>
          <w:rPr>
            <w:rFonts w:ascii="Times New Roman" w:eastAsia="Times New Roman" w:hAnsi="Times New Roman" w:cs="Times New Roman"/>
            <w:sz w:val="20"/>
            <w:szCs w:val="24"/>
            <w:lang w:val="en-GB" w:eastAsia="ar-SA"/>
          </w:rPr>
          <w:t>z</w:t>
        </w:r>
      </w:ins>
      <w:ins w:id="476" w:author="Patrick LE BOEUF" w:date="2017-12-02T17:02:00Z">
        <w:r w:rsidRPr="006D7F32">
          <w:rPr>
            <w:rFonts w:ascii="Times New Roman" w:eastAsia="Times New Roman" w:hAnsi="Times New Roman" w:cs="Times New Roman"/>
            <w:sz w:val="20"/>
            <w:szCs w:val="24"/>
            <w:lang w:val="en-GB" w:eastAsia="ar-SA"/>
          </w:rPr>
          <w:t>ɔ</w:t>
        </w:r>
        <w:proofErr w:type="spellEnd"/>
        <w:r w:rsidRPr="006D7F32">
          <w:rPr>
            <w:rFonts w:ascii="Times New Roman" w:eastAsia="Times New Roman" w:hAnsi="Times New Roman" w:cs="Times New Roman"/>
            <w:sz w:val="20"/>
            <w:szCs w:val="24"/>
            <w:lang w:val="en-GB" w:eastAsia="ar-SA"/>
          </w:rPr>
          <w:t>̃</w:t>
        </w:r>
      </w:ins>
      <w:ins w:id="477" w:author="Patrick LE BOEUF" w:date="2017-12-02T17:03:00Z">
        <w:r>
          <w:rPr>
            <w:rFonts w:ascii="Times New Roman" w:eastAsia="Times New Roman" w:hAnsi="Times New Roman" w:cs="Times New Roman"/>
            <w:sz w:val="20"/>
            <w:szCs w:val="24"/>
            <w:lang w:val="en-GB" w:eastAsia="ar-SA"/>
          </w:rPr>
          <w:t>]</w:t>
        </w:r>
      </w:ins>
      <w:ins w:id="478" w:author="Patrick LE BOEUF" w:date="2017-12-02T17:01:00Z">
        <w:r>
          <w:rPr>
            <w:rFonts w:ascii="Times New Roman" w:eastAsia="Times New Roman" w:hAnsi="Times New Roman" w:cs="Times New Roman"/>
            <w:sz w:val="20"/>
            <w:szCs w:val="24"/>
            <w:lang w:val="en-GB" w:eastAsia="ar-SA"/>
          </w:rPr>
          <w:t xml:space="preserve"> (E62)</w:t>
        </w:r>
      </w:ins>
    </w:p>
    <w:p w:rsidR="00E05E38" w:rsidRPr="00E05E38" w:rsidDel="006D7F32" w:rsidRDefault="00E05E38" w:rsidP="00E05E38">
      <w:pPr>
        <w:widowControl w:val="0"/>
        <w:suppressAutoHyphens/>
        <w:autoSpaceDE w:val="0"/>
        <w:spacing w:after="120" w:line="240" w:lineRule="auto"/>
        <w:ind w:left="1560"/>
        <w:rPr>
          <w:del w:id="479" w:author="Patrick LE BOEUF" w:date="2017-12-02T17:02:00Z"/>
          <w:rFonts w:ascii="Times New Roman" w:eastAsia="Times New Roman" w:hAnsi="Times New Roman" w:cs="Times New Roman"/>
          <w:sz w:val="20"/>
          <w:szCs w:val="24"/>
          <w:lang w:val="en-GB" w:eastAsia="ar-SA"/>
        </w:rPr>
      </w:pPr>
      <w:del w:id="480" w:author="Patrick LE BOEUF" w:date="2017-12-02T17:02:00Z">
        <w:r w:rsidRPr="00E05E38" w:rsidDel="006D7F32">
          <w:rPr>
            <w:rFonts w:ascii="Times New Roman" w:eastAsia="Times New Roman" w:hAnsi="Times New Roman" w:cs="Times New Roman"/>
            <w:sz w:val="20"/>
            <w:szCs w:val="24"/>
            <w:lang w:val="en-GB" w:eastAsia="ar-SA"/>
          </w:rPr>
          <w:delText>The term ‘</w:delText>
        </w:r>
        <w:r w:rsidRPr="00E05E38" w:rsidDel="006D7F32">
          <w:rPr>
            <w:rFonts w:ascii="Arial" w:eastAsia="Times New Roman" w:hAnsi="Arial" w:cs="Arial"/>
            <w:sz w:val="20"/>
            <w:szCs w:val="24"/>
            <w:lang w:val="en-GB" w:eastAsia="ar-SA"/>
          </w:rPr>
          <w:delText>earth</w:delText>
        </w:r>
        <w:r w:rsidRPr="00E05E38" w:rsidDel="006D7F32">
          <w:rPr>
            <w:rFonts w:ascii="Times New Roman" w:eastAsia="Times New Roman" w:hAnsi="Times New Roman" w:cs="Times New Roman"/>
            <w:sz w:val="20"/>
            <w:szCs w:val="24"/>
            <w:lang w:val="en-GB" w:eastAsia="ar-SA"/>
          </w:rPr>
          <w:delText xml:space="preserve">’ in Latin Arial font (F12) </w:delText>
        </w:r>
        <w:r w:rsidRPr="00E05E38" w:rsidDel="006D7F32">
          <w:rPr>
            <w:rFonts w:ascii="Times New Roman" w:eastAsia="Times New Roman" w:hAnsi="Times New Roman" w:cs="Times New Roman"/>
            <w:i/>
            <w:sz w:val="20"/>
            <w:szCs w:val="24"/>
            <w:lang w:val="en-GB" w:eastAsia="ar-SA"/>
          </w:rPr>
          <w:delText>R33</w:delText>
        </w:r>
        <w:r w:rsidRPr="00E05E38" w:rsidDel="006D7F32">
          <w:rPr>
            <w:rFonts w:ascii="Times New Roman" w:eastAsia="Times New Roman" w:hAnsi="Times New Roman" w:cs="Times New Roman"/>
            <w:sz w:val="20"/>
            <w:szCs w:val="24"/>
            <w:lang w:val="en-GB" w:eastAsia="ar-SA"/>
          </w:rPr>
          <w:delText xml:space="preserve"> </w:delText>
        </w:r>
        <w:r w:rsidRPr="00E05E38" w:rsidDel="006D7F32">
          <w:rPr>
            <w:rFonts w:ascii="Times New Roman" w:eastAsia="Times New Roman" w:hAnsi="Times New Roman" w:cs="Times New Roman"/>
            <w:i/>
            <w:sz w:val="20"/>
            <w:szCs w:val="24"/>
            <w:lang w:val="en-GB" w:eastAsia="ar-SA"/>
          </w:rPr>
          <w:delText>has content</w:delText>
        </w:r>
        <w:r w:rsidRPr="00E05E38" w:rsidDel="006D7F32">
          <w:rPr>
            <w:rFonts w:ascii="Times New Roman" w:eastAsia="Times New Roman" w:hAnsi="Times New Roman" w:cs="Times New Roman"/>
            <w:sz w:val="20"/>
            <w:szCs w:val="24"/>
            <w:lang w:val="en-GB" w:eastAsia="ar-SA"/>
          </w:rPr>
          <w:delText xml:space="preserve"> ‘</w:delText>
        </w:r>
        <w:r w:rsidRPr="00E05E38" w:rsidDel="006D7F32">
          <w:rPr>
            <w:rFonts w:ascii="Times New Roman" w:eastAsia="Times New Roman" w:hAnsi="Times New Roman" w:cs="Times New Roman"/>
            <w:noProof/>
            <w:sz w:val="20"/>
            <w:szCs w:val="24"/>
            <w:lang w:eastAsia="fr-FR"/>
          </w:rPr>
          <w:drawing>
            <wp:inline distT="0" distB="0" distL="0" distR="0" wp14:anchorId="32DAA069" wp14:editId="0848988A">
              <wp:extent cx="389890" cy="127000"/>
              <wp:effectExtent l="0" t="0" r="0" b="6350"/>
              <wp:docPr id="1"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5"/>
                      <pic:cNvPicPr>
                        <a:picLocks noChangeAspect="1" noChangeArrowheads="1"/>
                      </pic:cNvPicPr>
                    </pic:nvPicPr>
                    <pic:blipFill>
                      <a:blip r:embed="rId10" cstate="print">
                        <a:extLst>
                          <a:ext uri="{28A0092B-C50C-407E-A947-70E740481C1C}">
                            <a14:useLocalDpi xmlns:a14="http://schemas.microsoft.com/office/drawing/2010/main" val="0"/>
                          </a:ext>
                        </a:extLst>
                      </a:blip>
                      <a:srcRect l="22479" t="31113" r="38573" b="51959"/>
                      <a:stretch>
                        <a:fillRect/>
                      </a:stretch>
                    </pic:blipFill>
                    <pic:spPr bwMode="auto">
                      <a:xfrm>
                        <a:off x="0" y="0"/>
                        <a:ext cx="389890" cy="127000"/>
                      </a:xfrm>
                      <a:prstGeom prst="rect">
                        <a:avLst/>
                      </a:prstGeom>
                      <a:noFill/>
                      <a:ln>
                        <a:noFill/>
                      </a:ln>
                    </pic:spPr>
                  </pic:pic>
                </a:graphicData>
              </a:graphic>
            </wp:inline>
          </w:drawing>
        </w:r>
        <w:r w:rsidRPr="00E05E38" w:rsidDel="006D7F32">
          <w:rPr>
            <w:rFonts w:ascii="Times New Roman" w:eastAsia="Times New Roman" w:hAnsi="Times New Roman" w:cs="Times New Roman"/>
            <w:sz w:val="20"/>
            <w:szCs w:val="24"/>
            <w:lang w:val="en-GB" w:eastAsia="ar-SA"/>
          </w:rPr>
          <w:delText xml:space="preserve">’ (E62) </w:delText>
        </w:r>
        <w:r w:rsidRPr="00E05E38" w:rsidDel="006D7F32">
          <w:rPr>
            <w:rFonts w:ascii="Times New Roman" w:eastAsia="Times New Roman" w:hAnsi="Times New Roman" w:cs="Times New Roman"/>
            <w:i/>
            <w:sz w:val="20"/>
            <w:szCs w:val="24"/>
            <w:lang w:val="en-GB" w:eastAsia="ar-SA"/>
          </w:rPr>
          <w:delText>R33.1</w:delText>
        </w:r>
        <w:r w:rsidRPr="00E05E38" w:rsidDel="006D7F32">
          <w:rPr>
            <w:rFonts w:ascii="Times New Roman" w:eastAsia="Times New Roman" w:hAnsi="Times New Roman" w:cs="Times New Roman"/>
            <w:sz w:val="20"/>
            <w:szCs w:val="24"/>
            <w:lang w:val="en-GB" w:eastAsia="ar-SA"/>
          </w:rPr>
          <w:delText xml:space="preserve"> </w:delText>
        </w:r>
        <w:r w:rsidRPr="00E05E38" w:rsidDel="006D7F32">
          <w:rPr>
            <w:rFonts w:ascii="Times New Roman" w:eastAsia="Times New Roman" w:hAnsi="Times New Roman" w:cs="Times New Roman"/>
            <w:i/>
            <w:sz w:val="20"/>
            <w:szCs w:val="24"/>
            <w:lang w:val="en-GB" w:eastAsia="ar-SA"/>
          </w:rPr>
          <w:delText>has encoding</w:delText>
        </w:r>
        <w:r w:rsidRPr="00E05E38" w:rsidDel="006D7F32">
          <w:rPr>
            <w:rFonts w:ascii="Times New Roman" w:eastAsia="Times New Roman" w:hAnsi="Times New Roman" w:cs="Times New Roman"/>
            <w:sz w:val="20"/>
            <w:szCs w:val="24"/>
            <w:lang w:val="en-GB" w:eastAsia="ar-SA"/>
          </w:rPr>
          <w:delText xml:space="preserve"> printed Latin Arial (E55)</w:delText>
        </w:r>
      </w:del>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Properties:</w:t>
      </w:r>
      <w:r w:rsidRPr="00E05E38">
        <w:rPr>
          <w:rFonts w:ascii="Times New Roman" w:eastAsia="Times New Roman" w:hAnsi="Times New Roman" w:cs="Times New Roman"/>
          <w:sz w:val="20"/>
          <w:szCs w:val="24"/>
          <w:lang w:val="en-GB" w:eastAsia="ar-SA"/>
        </w:rPr>
        <w:tab/>
        <w:t xml:space="preserve">R33.1 has encoding: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25766C" w:rsidRPr="0025766C" w:rsidRDefault="0025766C" w:rsidP="0025766C">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481" w:name="_Toc434681808"/>
      <w:bookmarkStart w:id="482" w:name="_Toc434681780"/>
      <w:r w:rsidRPr="0025766C">
        <w:rPr>
          <w:rFonts w:ascii="Arial" w:eastAsia="Times New Roman" w:hAnsi="Arial" w:cs="Times New Roman"/>
          <w:b/>
          <w:bCs/>
          <w:i/>
          <w:sz w:val="24"/>
          <w:szCs w:val="24"/>
          <w:lang w:val="en-GB" w:eastAsia="ar-SA"/>
        </w:rPr>
        <w:t xml:space="preserve">R8 </w:t>
      </w:r>
      <w:del w:id="483" w:author="Patrick LE BOEUF" w:date="2017-12-02T17:50:00Z">
        <w:r w:rsidRPr="0025766C" w:rsidDel="0025766C">
          <w:rPr>
            <w:rFonts w:ascii="Arial" w:eastAsia="Times New Roman" w:hAnsi="Arial" w:cs="Times New Roman"/>
            <w:b/>
            <w:bCs/>
            <w:i/>
            <w:sz w:val="24"/>
            <w:szCs w:val="24"/>
            <w:lang w:val="en-GB" w:eastAsia="ar-SA"/>
          </w:rPr>
          <w:delText>consists of (forms part of)</w:delText>
        </w:r>
      </w:del>
      <w:bookmarkEnd w:id="482"/>
      <w:ins w:id="484" w:author="Patrick LE BOEUF" w:date="2017-12-02T17:50:00Z">
        <w:r>
          <w:rPr>
            <w:rFonts w:ascii="Arial" w:eastAsia="Times New Roman" w:hAnsi="Arial" w:cs="Times New Roman"/>
            <w:b/>
            <w:bCs/>
            <w:i/>
            <w:sz w:val="24"/>
            <w:szCs w:val="24"/>
            <w:lang w:val="en-GB" w:eastAsia="ar-SA"/>
          </w:rPr>
          <w:t>combines (is combined to form)</w:t>
        </w:r>
      </w:ins>
    </w:p>
    <w:p w:rsidR="0025766C" w:rsidRPr="0025766C" w:rsidRDefault="0025766C" w:rsidP="0025766C">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Domain:</w:t>
      </w:r>
      <w:r w:rsidRPr="0025766C">
        <w:rPr>
          <w:rFonts w:ascii="Times New Roman" w:eastAsia="Times New Roman" w:hAnsi="Times New Roman" w:cs="Times New Roman"/>
          <w:sz w:val="20"/>
          <w:szCs w:val="24"/>
          <w:lang w:val="en-GB" w:eastAsia="ar-SA"/>
        </w:rPr>
        <w:tab/>
      </w:r>
      <w:del w:id="485" w:author="Patrick LE BOEUF" w:date="2017-12-02T17:50:00Z">
        <w:r w:rsidRPr="0025766C" w:rsidDel="0025766C">
          <w:rPr>
            <w:rFonts w:ascii="Times New Roman" w:eastAsia="Times New Roman" w:hAnsi="Times New Roman" w:cs="Times New Roman"/>
            <w:sz w:val="20"/>
            <w:szCs w:val="24"/>
            <w:lang w:val="en-US" w:eastAsia="ar-SA"/>
          </w:rPr>
          <w:fldChar w:fldCharType="begin"/>
        </w:r>
        <w:r w:rsidRPr="0025766C" w:rsidDel="0025766C">
          <w:rPr>
            <w:rFonts w:ascii="Times New Roman" w:eastAsia="Times New Roman" w:hAnsi="Times New Roman" w:cs="Times New Roman"/>
            <w:sz w:val="20"/>
            <w:szCs w:val="24"/>
            <w:lang w:val="en-US" w:eastAsia="ar-SA"/>
          </w:rPr>
          <w:delInstrText xml:space="preserve"> HYPERLINK \l "_F13_Identifier" </w:delInstrText>
        </w:r>
        <w:r w:rsidRPr="0025766C" w:rsidDel="0025766C">
          <w:rPr>
            <w:rFonts w:ascii="Times New Roman" w:eastAsia="Times New Roman" w:hAnsi="Times New Roman" w:cs="Times New Roman"/>
            <w:sz w:val="20"/>
            <w:szCs w:val="24"/>
            <w:lang w:val="en-US" w:eastAsia="ar-SA"/>
          </w:rPr>
          <w:fldChar w:fldCharType="separate"/>
        </w:r>
        <w:r w:rsidRPr="0025766C" w:rsidDel="0025766C">
          <w:rPr>
            <w:rFonts w:ascii="Times New Roman" w:eastAsia="Times New Roman" w:hAnsi="Times New Roman" w:cs="Times New Roman"/>
            <w:color w:val="0000FF"/>
            <w:sz w:val="20"/>
            <w:szCs w:val="24"/>
            <w:u w:val="single"/>
            <w:lang w:val="en-GB" w:eastAsia="ar-SA"/>
          </w:rPr>
          <w:delText>F13</w:delText>
        </w:r>
        <w:r w:rsidRPr="0025766C" w:rsidDel="0025766C">
          <w:rPr>
            <w:rFonts w:ascii="Times New Roman" w:eastAsia="Times New Roman" w:hAnsi="Times New Roman" w:cs="Times New Roman"/>
            <w:color w:val="0000FF"/>
            <w:sz w:val="20"/>
            <w:szCs w:val="24"/>
            <w:u w:val="single"/>
            <w:lang w:val="en-GB" w:eastAsia="ar-SA"/>
          </w:rPr>
          <w:fldChar w:fldCharType="end"/>
        </w:r>
        <w:r w:rsidRPr="0025766C" w:rsidDel="0025766C">
          <w:rPr>
            <w:rFonts w:ascii="Times New Roman" w:eastAsia="Times New Roman" w:hAnsi="Times New Roman" w:cs="Times New Roman"/>
            <w:sz w:val="20"/>
            <w:szCs w:val="24"/>
            <w:lang w:val="en-GB" w:eastAsia="ar-SA"/>
          </w:rPr>
          <w:delText xml:space="preserve"> Identifier</w:delText>
        </w:r>
      </w:del>
      <w:ins w:id="486" w:author="Patrick LE BOEUF" w:date="2017-12-02T17:50:00Z">
        <w:r>
          <w:rPr>
            <w:rFonts w:ascii="Times New Roman" w:eastAsia="Times New Roman" w:hAnsi="Times New Roman" w:cs="Times New Roman"/>
            <w:sz w:val="20"/>
            <w:szCs w:val="24"/>
            <w:lang w:val="en-GB" w:eastAsia="ar-SA"/>
          </w:rPr>
          <w:t xml:space="preserve">F12 </w:t>
        </w:r>
        <w:proofErr w:type="spellStart"/>
        <w:r>
          <w:rPr>
            <w:rFonts w:ascii="Times New Roman" w:eastAsia="Times New Roman" w:hAnsi="Times New Roman" w:cs="Times New Roman"/>
            <w:sz w:val="20"/>
            <w:szCs w:val="24"/>
            <w:lang w:val="en-GB" w:eastAsia="ar-SA"/>
          </w:rPr>
          <w:t>Nomen</w:t>
        </w:r>
      </w:ins>
      <w:proofErr w:type="spellEnd"/>
    </w:p>
    <w:p w:rsidR="0025766C" w:rsidRPr="0025766C" w:rsidRDefault="0025766C" w:rsidP="0025766C">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lastRenderedPageBreak/>
        <w:t>Range:</w:t>
      </w:r>
      <w:r w:rsidRPr="0025766C">
        <w:rPr>
          <w:rFonts w:ascii="Times New Roman" w:eastAsia="Times New Roman" w:hAnsi="Times New Roman" w:cs="Times New Roman"/>
          <w:sz w:val="20"/>
          <w:szCs w:val="24"/>
          <w:lang w:val="en-GB" w:eastAsia="ar-SA"/>
        </w:rPr>
        <w:tab/>
      </w:r>
      <w:hyperlink w:anchor="_E90_Symbolic_Object" w:history="1">
        <w:r w:rsidRPr="0025766C">
          <w:rPr>
            <w:rFonts w:ascii="Times New Roman" w:eastAsia="Times New Roman" w:hAnsi="Times New Roman" w:cs="Times New Roman"/>
            <w:color w:val="0000FF"/>
            <w:sz w:val="20"/>
            <w:szCs w:val="24"/>
            <w:u w:val="single"/>
            <w:lang w:val="en-GB" w:eastAsia="ar-SA"/>
          </w:rPr>
          <w:t>E90</w:t>
        </w:r>
      </w:hyperlink>
      <w:r w:rsidRPr="0025766C">
        <w:rPr>
          <w:rFonts w:ascii="Times New Roman" w:eastAsia="Times New Roman" w:hAnsi="Times New Roman" w:cs="Times New Roman"/>
          <w:sz w:val="20"/>
          <w:szCs w:val="24"/>
          <w:lang w:val="en-GB" w:eastAsia="ar-SA"/>
        </w:rPr>
        <w:t xml:space="preserve"> Symbolic Object</w:t>
      </w:r>
    </w:p>
    <w:p w:rsidR="0025766C" w:rsidRPr="0025766C" w:rsidRDefault="0025766C" w:rsidP="0025766C">
      <w:pPr>
        <w:widowControl w:val="0"/>
        <w:suppressAutoHyphens/>
        <w:autoSpaceDE w:val="0"/>
        <w:spacing w:after="120" w:line="240" w:lineRule="auto"/>
        <w:ind w:left="1560" w:hanging="1560"/>
        <w:rPr>
          <w:rFonts w:ascii="Times New Roman" w:eastAsia="Times New Roman" w:hAnsi="Times New Roman" w:cs="Times New Roman"/>
          <w:sz w:val="20"/>
          <w:szCs w:val="24"/>
          <w:lang w:val="en-GB" w:eastAsia="ar-SA"/>
        </w:rPr>
      </w:pPr>
      <w:proofErr w:type="spellStart"/>
      <w:r w:rsidRPr="0025766C">
        <w:rPr>
          <w:rFonts w:ascii="Times New Roman" w:eastAsia="Times New Roman" w:hAnsi="Times New Roman" w:cs="Times New Roman"/>
          <w:sz w:val="20"/>
          <w:szCs w:val="24"/>
          <w:lang w:val="en-GB" w:eastAsia="ar-SA"/>
        </w:rPr>
        <w:t>Subproperty</w:t>
      </w:r>
      <w:proofErr w:type="spellEnd"/>
      <w:r w:rsidRPr="0025766C">
        <w:rPr>
          <w:rFonts w:ascii="Times New Roman" w:eastAsia="Times New Roman" w:hAnsi="Times New Roman" w:cs="Times New Roman"/>
          <w:sz w:val="20"/>
          <w:szCs w:val="24"/>
          <w:lang w:val="en-GB" w:eastAsia="ar-SA"/>
        </w:rPr>
        <w:t xml:space="preserve"> of:</w:t>
      </w:r>
      <w:r w:rsidRPr="0025766C">
        <w:rPr>
          <w:rFonts w:ascii="Times New Roman" w:eastAsia="Times New Roman" w:hAnsi="Times New Roman" w:cs="Times New Roman"/>
          <w:sz w:val="20"/>
          <w:szCs w:val="24"/>
          <w:lang w:val="en-GB" w:eastAsia="ar-SA"/>
        </w:rPr>
        <w:tab/>
      </w:r>
      <w:hyperlink w:anchor="_E90_Symbolic_Object" w:history="1">
        <w:r w:rsidRPr="0025766C">
          <w:rPr>
            <w:rFonts w:ascii="Times New Roman" w:eastAsia="Times New Roman" w:hAnsi="Times New Roman" w:cs="Times New Roman"/>
            <w:color w:val="0000FF"/>
            <w:sz w:val="20"/>
            <w:szCs w:val="24"/>
            <w:u w:val="single"/>
            <w:lang w:val="en-GB" w:eastAsia="ar-SA"/>
          </w:rPr>
          <w:t>E90</w:t>
        </w:r>
      </w:hyperlink>
      <w:r w:rsidRPr="0025766C">
        <w:rPr>
          <w:rFonts w:ascii="Times New Roman" w:eastAsia="Times New Roman" w:hAnsi="Times New Roman" w:cs="Times New Roman"/>
          <w:sz w:val="20"/>
          <w:szCs w:val="24"/>
          <w:lang w:val="en-GB" w:eastAsia="ar-SA"/>
        </w:rPr>
        <w:t xml:space="preserve"> Symbolic Object. </w:t>
      </w:r>
      <w:hyperlink w:anchor="_P106_is_composed_" w:history="1">
        <w:r w:rsidRPr="0025766C">
          <w:rPr>
            <w:rFonts w:ascii="Times New Roman" w:eastAsia="Times New Roman" w:hAnsi="Times New Roman" w:cs="Times New Roman"/>
            <w:color w:val="0000FF"/>
            <w:sz w:val="20"/>
            <w:szCs w:val="24"/>
            <w:u w:val="single"/>
            <w:lang w:val="en-GB" w:eastAsia="ar-SA"/>
          </w:rPr>
          <w:t>P106</w:t>
        </w:r>
      </w:hyperlink>
      <w:r w:rsidRPr="0025766C">
        <w:rPr>
          <w:rFonts w:ascii="Times New Roman" w:eastAsia="Times New Roman" w:hAnsi="Times New Roman" w:cs="Times New Roman"/>
          <w:sz w:val="20"/>
          <w:szCs w:val="24"/>
          <w:lang w:val="en-GB" w:eastAsia="ar-SA"/>
        </w:rPr>
        <w:t xml:space="preserve"> is composed of (forms part of): </w:t>
      </w:r>
      <w:hyperlink w:anchor="_E90_Symbolic_Object_1" w:history="1">
        <w:r w:rsidRPr="0025766C">
          <w:rPr>
            <w:rFonts w:ascii="Times New Roman" w:eastAsia="Times New Roman" w:hAnsi="Times New Roman" w:cs="Times New Roman"/>
            <w:color w:val="0000FF"/>
            <w:sz w:val="20"/>
            <w:szCs w:val="24"/>
            <w:u w:val="single"/>
            <w:lang w:val="en-GB" w:eastAsia="ar-SA"/>
          </w:rPr>
          <w:t>E90</w:t>
        </w:r>
      </w:hyperlink>
      <w:r w:rsidRPr="0025766C">
        <w:rPr>
          <w:rFonts w:ascii="Times New Roman" w:eastAsia="Times New Roman" w:hAnsi="Times New Roman" w:cs="Times New Roman"/>
          <w:sz w:val="20"/>
          <w:szCs w:val="24"/>
          <w:lang w:val="en-GB" w:eastAsia="ar-SA"/>
        </w:rPr>
        <w:t xml:space="preserve"> Symbolic Object</w:t>
      </w:r>
    </w:p>
    <w:p w:rsidR="0025766C" w:rsidRPr="0025766C" w:rsidRDefault="0025766C" w:rsidP="0025766C">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Quantification:</w:t>
      </w:r>
      <w:r w:rsidRPr="0025766C">
        <w:rPr>
          <w:rFonts w:ascii="Times New Roman" w:eastAsia="Times New Roman" w:hAnsi="Times New Roman" w:cs="Times New Roman"/>
          <w:sz w:val="20"/>
          <w:szCs w:val="24"/>
          <w:lang w:val="en-GB" w:eastAsia="ar-SA"/>
        </w:rPr>
        <w:tab/>
        <w:t>(0,n:0,n)</w:t>
      </w:r>
    </w:p>
    <w:p w:rsidR="0025766C" w:rsidRPr="0025766C" w:rsidRDefault="0025766C" w:rsidP="0025766C">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Scope note:</w:t>
      </w:r>
      <w:r w:rsidRPr="0025766C">
        <w:rPr>
          <w:rFonts w:ascii="Times New Roman" w:eastAsia="Times New Roman" w:hAnsi="Times New Roman" w:cs="Times New Roman"/>
          <w:sz w:val="20"/>
          <w:szCs w:val="24"/>
          <w:lang w:val="en-GB" w:eastAsia="ar-SA"/>
        </w:rPr>
        <w:tab/>
        <w:t xml:space="preserve">This property associates an instance of </w:t>
      </w:r>
      <w:del w:id="487" w:author="Patrick LE BOEUF" w:date="2017-12-02T17:51:00Z">
        <w:r w:rsidRPr="0025766C" w:rsidDel="0025766C">
          <w:rPr>
            <w:rFonts w:ascii="Times New Roman" w:eastAsia="Times New Roman" w:hAnsi="Times New Roman" w:cs="Times New Roman"/>
            <w:sz w:val="20"/>
            <w:szCs w:val="24"/>
            <w:lang w:val="en-GB" w:eastAsia="ar-SA"/>
          </w:rPr>
          <w:delText xml:space="preserve">F13 Identifier </w:delText>
        </w:r>
      </w:del>
      <w:ins w:id="488" w:author="Patrick LE BOEUF" w:date="2017-12-02T17:51:00Z">
        <w:r>
          <w:rPr>
            <w:rFonts w:ascii="Times New Roman" w:eastAsia="Times New Roman" w:hAnsi="Times New Roman" w:cs="Times New Roman"/>
            <w:sz w:val="20"/>
            <w:szCs w:val="24"/>
            <w:lang w:val="en-GB" w:eastAsia="ar-SA"/>
          </w:rPr>
          <w:t xml:space="preserve">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w:t>
        </w:r>
      </w:ins>
      <w:r w:rsidRPr="0025766C">
        <w:rPr>
          <w:rFonts w:ascii="Times New Roman" w:eastAsia="Times New Roman" w:hAnsi="Times New Roman" w:cs="Times New Roman"/>
          <w:sz w:val="20"/>
          <w:szCs w:val="24"/>
          <w:lang w:val="en-GB" w:eastAsia="ar-SA"/>
        </w:rPr>
        <w:t xml:space="preserve">with one of the non-syntactic instances of E90 Symbolic Object which </w:t>
      </w:r>
      <w:del w:id="489" w:author="Patrick LE BOEUF" w:date="2017-12-02T17:52:00Z">
        <w:r w:rsidRPr="0025766C" w:rsidDel="0025766C">
          <w:rPr>
            <w:rFonts w:ascii="Times New Roman" w:eastAsia="Times New Roman" w:hAnsi="Times New Roman" w:cs="Times New Roman"/>
            <w:sz w:val="20"/>
            <w:szCs w:val="24"/>
            <w:lang w:val="en-GB" w:eastAsia="ar-SA"/>
          </w:rPr>
          <w:delText>form part of it</w:delText>
        </w:r>
      </w:del>
      <w:ins w:id="490" w:author="Patrick LE BOEUF" w:date="2017-12-02T17:52:00Z">
        <w:r>
          <w:rPr>
            <w:rFonts w:ascii="Times New Roman" w:eastAsia="Times New Roman" w:hAnsi="Times New Roman" w:cs="Times New Roman"/>
            <w:sz w:val="20"/>
            <w:szCs w:val="24"/>
            <w:lang w:val="en-GB" w:eastAsia="ar-SA"/>
          </w:rPr>
          <w:t>are combined to form it</w:t>
        </w:r>
      </w:ins>
      <w:r w:rsidRPr="0025766C">
        <w:rPr>
          <w:rFonts w:ascii="Times New Roman" w:eastAsia="Times New Roman" w:hAnsi="Times New Roman" w:cs="Times New Roman"/>
          <w:sz w:val="20"/>
          <w:szCs w:val="24"/>
          <w:lang w:val="en-GB" w:eastAsia="ar-SA"/>
        </w:rPr>
        <w:t>.</w:t>
      </w:r>
    </w:p>
    <w:p w:rsidR="0025766C" w:rsidRPr="00700E74" w:rsidRDefault="0025766C" w:rsidP="0025766C">
      <w:pPr>
        <w:widowControl w:val="0"/>
        <w:suppressAutoHyphens/>
        <w:autoSpaceDE w:val="0"/>
        <w:spacing w:after="120" w:line="240" w:lineRule="auto"/>
        <w:ind w:left="1560" w:hanging="1560"/>
        <w:jc w:val="both"/>
        <w:rPr>
          <w:ins w:id="491" w:author="Patrick LE BOEUF" w:date="2017-12-02T17:55:00Z"/>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Examples:</w:t>
      </w:r>
      <w:r w:rsidRPr="0025766C">
        <w:rPr>
          <w:rFonts w:ascii="Times New Roman" w:eastAsia="Times New Roman" w:hAnsi="Times New Roman" w:cs="Times New Roman"/>
          <w:sz w:val="20"/>
          <w:szCs w:val="24"/>
          <w:lang w:val="en-GB" w:eastAsia="ar-SA"/>
        </w:rPr>
        <w:tab/>
      </w:r>
      <w:ins w:id="492" w:author="Patrick LE BOEUF" w:date="2017-12-02T17:58:00Z">
        <w:r w:rsidR="00700E74">
          <w:rPr>
            <w:rFonts w:ascii="Times New Roman" w:eastAsia="Times New Roman" w:hAnsi="Times New Roman" w:cs="Times New Roman"/>
            <w:sz w:val="20"/>
            <w:szCs w:val="24"/>
            <w:lang w:val="en-GB" w:eastAsia="ar-SA"/>
          </w:rPr>
          <w:t>The English term 'sta</w:t>
        </w:r>
      </w:ins>
      <w:ins w:id="493" w:author="Patrick LE BOEUF" w:date="2017-12-02T17:59:00Z">
        <w:r w:rsidR="00700E74">
          <w:rPr>
            <w:rFonts w:ascii="Times New Roman" w:eastAsia="Times New Roman" w:hAnsi="Times New Roman" w:cs="Times New Roman"/>
            <w:sz w:val="20"/>
            <w:szCs w:val="24"/>
            <w:lang w:val="en-GB" w:eastAsia="ar-SA"/>
          </w:rPr>
          <w:t>r</w:t>
        </w:r>
      </w:ins>
      <w:ins w:id="494" w:author="Patrick LE BOEUF" w:date="2017-12-02T17:58:00Z">
        <w:r w:rsidR="00700E74">
          <w:rPr>
            <w:rFonts w:ascii="Times New Roman" w:eastAsia="Times New Roman" w:hAnsi="Times New Roman" w:cs="Times New Roman"/>
            <w:sz w:val="20"/>
            <w:szCs w:val="24"/>
            <w:lang w:val="en-GB" w:eastAsia="ar-SA"/>
          </w:rPr>
          <w:t>fish'</w:t>
        </w:r>
      </w:ins>
      <w:ins w:id="495" w:author="Patrick LE BOEUF" w:date="2017-12-02T17:59:00Z">
        <w:r w:rsidR="00700E74">
          <w:rPr>
            <w:rFonts w:ascii="Times New Roman" w:eastAsia="Times New Roman" w:hAnsi="Times New Roman" w:cs="Times New Roman"/>
            <w:sz w:val="20"/>
            <w:szCs w:val="24"/>
            <w:lang w:val="en-GB" w:eastAsia="ar-SA"/>
          </w:rPr>
          <w:t xml:space="preserve"> (F12) [</w:t>
        </w:r>
      </w:ins>
      <w:ins w:id="496" w:author="Patrick LE BOEUF" w:date="2017-12-02T18:00:00Z">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echinoderms</w:t>
        </w:r>
      </w:ins>
      <w:ins w:id="497" w:author="Patrick LE BOEUF" w:date="2017-12-02T17:59:00Z">
        <w:r w:rsidR="00700E74">
          <w:rPr>
            <w:rFonts w:ascii="Times New Roman" w:eastAsia="Times New Roman" w:hAnsi="Times New Roman" w:cs="Times New Roman"/>
            <w:sz w:val="20"/>
            <w:szCs w:val="24"/>
            <w:lang w:val="en-GB" w:eastAsia="ar-SA"/>
          </w:rPr>
          <w:t xml:space="preserve">] </w:t>
        </w:r>
        <w:r w:rsidR="00700E74">
          <w:rPr>
            <w:rFonts w:ascii="Times New Roman" w:eastAsia="Times New Roman" w:hAnsi="Times New Roman" w:cs="Times New Roman"/>
            <w:i/>
            <w:sz w:val="20"/>
            <w:szCs w:val="24"/>
            <w:lang w:val="en-GB" w:eastAsia="ar-SA"/>
          </w:rPr>
          <w:t>R8 combines</w:t>
        </w:r>
        <w:r w:rsidR="00700E74">
          <w:rPr>
            <w:rFonts w:ascii="Times New Roman" w:eastAsia="Times New Roman" w:hAnsi="Times New Roman" w:cs="Times New Roman"/>
            <w:sz w:val="20"/>
            <w:szCs w:val="24"/>
            <w:lang w:val="en-GB" w:eastAsia="ar-SA"/>
          </w:rPr>
          <w:t xml:space="preserve"> the English term 'star' (F12)</w:t>
        </w:r>
      </w:ins>
      <w:ins w:id="498" w:author="Patrick LE BOEUF" w:date="2017-12-02T18:00:00Z">
        <w:r w:rsidR="00700E74">
          <w:rPr>
            <w:rFonts w:ascii="Times New Roman" w:eastAsia="Times New Roman" w:hAnsi="Times New Roman" w:cs="Times New Roman"/>
            <w:sz w:val="20"/>
            <w:szCs w:val="24"/>
            <w:lang w:val="en-GB" w:eastAsia="ar-SA"/>
          </w:rPr>
          <w:t xml:space="preserve"> [an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celestial bodies], and </w:t>
        </w:r>
      </w:ins>
      <w:ins w:id="499" w:author="Patrick LE BOEUF" w:date="2017-12-02T18:01:00Z">
        <w:r w:rsidR="00700E74">
          <w:rPr>
            <w:rFonts w:ascii="Times New Roman" w:eastAsia="Times New Roman" w:hAnsi="Times New Roman" w:cs="Times New Roman"/>
            <w:i/>
            <w:sz w:val="20"/>
            <w:szCs w:val="24"/>
            <w:lang w:val="en-GB" w:eastAsia="ar-SA"/>
          </w:rPr>
          <w:t>R8 combines</w:t>
        </w:r>
        <w:r w:rsidR="00700E74">
          <w:rPr>
            <w:rFonts w:ascii="Times New Roman" w:eastAsia="Times New Roman" w:hAnsi="Times New Roman" w:cs="Times New Roman"/>
            <w:sz w:val="20"/>
            <w:szCs w:val="24"/>
            <w:lang w:val="en-GB" w:eastAsia="ar-SA"/>
          </w:rPr>
          <w:t xml:space="preserve"> the English term 'fish' (F12) [</w:t>
        </w:r>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w:t>
        </w:r>
      </w:ins>
      <w:ins w:id="500" w:author="Patrick LE BOEUF" w:date="2017-12-02T18:04:00Z">
        <w:r w:rsidR="00700E74">
          <w:rPr>
            <w:rFonts w:ascii="Times New Roman" w:eastAsia="Times New Roman" w:hAnsi="Times New Roman" w:cs="Times New Roman"/>
            <w:sz w:val="20"/>
            <w:szCs w:val="24"/>
            <w:lang w:val="en-GB" w:eastAsia="ar-SA"/>
          </w:rPr>
          <w:t>, in its looser sense, to animals that live exclusively in water</w:t>
        </w:r>
      </w:ins>
      <w:ins w:id="501" w:author="Patrick LE BOEUF" w:date="2017-12-02T18:03:00Z">
        <w:r w:rsidR="00700E74">
          <w:rPr>
            <w:rFonts w:ascii="Times New Roman" w:eastAsia="Times New Roman" w:hAnsi="Times New Roman" w:cs="Times New Roman"/>
            <w:sz w:val="20"/>
            <w:szCs w:val="24"/>
            <w:lang w:val="en-GB" w:eastAsia="ar-SA"/>
          </w:rPr>
          <w:t>]</w:t>
        </w:r>
      </w:ins>
    </w:p>
    <w:p w:rsidR="0025766C" w:rsidRPr="0025766C" w:rsidRDefault="0025766C" w:rsidP="0025766C">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Controlled access point ‘The Adoration of the Shepherds (Coventry)’ (</w:t>
      </w:r>
      <w:del w:id="502" w:author="Patrick LE BOEUF" w:date="2017-12-02T17:53:00Z">
        <w:r w:rsidRPr="0025766C" w:rsidDel="0025766C">
          <w:rPr>
            <w:rFonts w:ascii="Times New Roman" w:eastAsia="Times New Roman" w:hAnsi="Times New Roman" w:cs="Times New Roman"/>
            <w:sz w:val="20"/>
            <w:szCs w:val="24"/>
            <w:lang w:val="en-GB" w:eastAsia="ar-SA"/>
          </w:rPr>
          <w:delText>F50</w:delText>
        </w:r>
      </w:del>
      <w:ins w:id="503" w:author="Patrick LE BOEUF" w:date="2017-12-02T17:53:00Z">
        <w:r w:rsidRPr="0025766C">
          <w:rPr>
            <w:rFonts w:ascii="Times New Roman" w:eastAsia="Times New Roman" w:hAnsi="Times New Roman" w:cs="Times New Roman"/>
            <w:sz w:val="20"/>
            <w:szCs w:val="24"/>
            <w:lang w:val="en-GB" w:eastAsia="ar-SA"/>
          </w:rPr>
          <w:t>F</w:t>
        </w:r>
        <w:r>
          <w:rPr>
            <w:rFonts w:ascii="Times New Roman" w:eastAsia="Times New Roman" w:hAnsi="Times New Roman" w:cs="Times New Roman"/>
            <w:sz w:val="20"/>
            <w:szCs w:val="24"/>
            <w:lang w:val="en-GB" w:eastAsia="ar-SA"/>
          </w:rPr>
          <w:t>12</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04" w:author="Patrick LE BOEUF" w:date="2017-12-02T17:53:00Z">
        <w:r w:rsidRPr="0025766C" w:rsidDel="0025766C">
          <w:rPr>
            <w:rFonts w:ascii="Times New Roman" w:eastAsia="Times New Roman" w:hAnsi="Times New Roman" w:cs="Times New Roman"/>
            <w:i/>
            <w:sz w:val="20"/>
            <w:szCs w:val="24"/>
            <w:lang w:val="en-GB" w:eastAsia="ar-SA"/>
          </w:rPr>
          <w:delText>consists of</w:delText>
        </w:r>
      </w:del>
      <w:ins w:id="505" w:author="Patrick LE BOEUF" w:date="2017-12-02T17:53:00Z">
        <w:r>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‘The Adoration of the Shepherds’ (</w:t>
      </w:r>
      <w:del w:id="506" w:author="Patrick LE BOEUF" w:date="2017-12-02T17:53:00Z">
        <w:r w:rsidRPr="0025766C" w:rsidDel="0025766C">
          <w:rPr>
            <w:rFonts w:ascii="Times New Roman" w:eastAsia="Times New Roman" w:hAnsi="Times New Roman" w:cs="Times New Roman"/>
            <w:sz w:val="20"/>
            <w:szCs w:val="24"/>
            <w:lang w:val="en-GB" w:eastAsia="ar-SA"/>
          </w:rPr>
          <w:delText>E35</w:delText>
        </w:r>
      </w:del>
      <w:ins w:id="507" w:author="Patrick LE BOEUF" w:date="2017-12-02T17:53:00Z">
        <w:r>
          <w:rPr>
            <w:rFonts w:ascii="Times New Roman" w:eastAsia="Times New Roman" w:hAnsi="Times New Roman" w:cs="Times New Roman"/>
            <w:sz w:val="20"/>
            <w:szCs w:val="24"/>
            <w:lang w:val="en-GB" w:eastAsia="ar-SA"/>
          </w:rPr>
          <w:t>F12</w:t>
        </w:r>
      </w:ins>
      <w:r w:rsidRPr="0025766C">
        <w:rPr>
          <w:rFonts w:ascii="Times New Roman" w:eastAsia="Times New Roman" w:hAnsi="Times New Roman" w:cs="Times New Roman"/>
          <w:sz w:val="20"/>
          <w:szCs w:val="24"/>
          <w:lang w:val="en-GB" w:eastAsia="ar-SA"/>
        </w:rPr>
        <w:t>)</w:t>
      </w:r>
      <w:ins w:id="508" w:author="Patrick LE BOEUF" w:date="2017-12-02T17:53:00Z">
        <w:r>
          <w:rPr>
            <w:rFonts w:ascii="Times New Roman" w:eastAsia="Times New Roman" w:hAnsi="Times New Roman" w:cs="Times New Roman"/>
            <w:sz w:val="20"/>
            <w:szCs w:val="24"/>
            <w:lang w:val="en-GB" w:eastAsia="ar-SA"/>
          </w:rPr>
          <w:t xml:space="preserve"> [a title</w:t>
        </w:r>
      </w:ins>
      <w:ins w:id="509" w:author="Patrick LE BOEUF" w:date="2017-12-02T17:54:00Z">
        <w:r>
          <w:rPr>
            <w:rFonts w:ascii="Times New Roman" w:eastAsia="Times New Roman" w:hAnsi="Times New Roman" w:cs="Times New Roman"/>
            <w:sz w:val="20"/>
            <w:szCs w:val="24"/>
            <w:lang w:val="en-GB" w:eastAsia="ar-SA"/>
          </w:rPr>
          <w:t xml:space="preserve">, i.e., an instance of 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that refers to a work</w:t>
        </w:r>
      </w:ins>
      <w:ins w:id="510" w:author="Patrick LE BOEUF" w:date="2017-12-02T17:53:00Z">
        <w:r>
          <w:rPr>
            <w:rFonts w:ascii="Times New Roman" w:eastAsia="Times New Roman" w:hAnsi="Times New Roman" w:cs="Times New Roman"/>
            <w:sz w:val="20"/>
            <w:szCs w:val="24"/>
            <w:lang w:val="en-GB" w:eastAsia="ar-SA"/>
          </w:rPr>
          <w:t>]</w:t>
        </w:r>
      </w:ins>
      <w:r w:rsidRPr="0025766C">
        <w:rPr>
          <w:rFonts w:ascii="Times New Roman" w:eastAsia="Times New Roman" w:hAnsi="Times New Roman" w:cs="Times New Roman"/>
          <w:sz w:val="20"/>
          <w:szCs w:val="24"/>
          <w:lang w:val="en-GB" w:eastAsia="ar-SA"/>
        </w:rPr>
        <w:t xml:space="preserve">, and </w:t>
      </w:r>
      <w:r w:rsidRPr="0025766C">
        <w:rPr>
          <w:rFonts w:ascii="Times New Roman" w:eastAsia="Times New Roman" w:hAnsi="Times New Roman" w:cs="Times New Roman"/>
          <w:i/>
          <w:iCs/>
          <w:sz w:val="20"/>
          <w:szCs w:val="24"/>
          <w:lang w:val="en-GB" w:eastAsia="ar-SA"/>
        </w:rPr>
        <w:t xml:space="preserve">R8 </w:t>
      </w:r>
      <w:del w:id="511" w:author="Patrick LE BOEUF" w:date="2017-12-02T17:53:00Z">
        <w:r w:rsidRPr="0025766C" w:rsidDel="0025766C">
          <w:rPr>
            <w:rFonts w:ascii="Times New Roman" w:eastAsia="Times New Roman" w:hAnsi="Times New Roman" w:cs="Times New Roman"/>
            <w:i/>
            <w:iCs/>
            <w:sz w:val="20"/>
            <w:szCs w:val="24"/>
            <w:lang w:val="en-GB" w:eastAsia="ar-SA"/>
          </w:rPr>
          <w:delText>consists of</w:delText>
        </w:r>
      </w:del>
      <w:ins w:id="512" w:author="Patrick LE BOEUF" w:date="2017-12-02T17:53:00Z">
        <w:r>
          <w:rPr>
            <w:rFonts w:ascii="Times New Roman" w:eastAsia="Times New Roman" w:hAnsi="Times New Roman" w:cs="Times New Roman"/>
            <w:i/>
            <w:iCs/>
            <w:sz w:val="20"/>
            <w:szCs w:val="24"/>
            <w:lang w:val="en-GB" w:eastAsia="ar-SA"/>
          </w:rPr>
          <w:t>combines</w:t>
        </w:r>
      </w:ins>
      <w:r w:rsidRPr="0025766C">
        <w:rPr>
          <w:rFonts w:ascii="Times New Roman" w:eastAsia="Times New Roman" w:hAnsi="Times New Roman" w:cs="Times New Roman"/>
          <w:sz w:val="20"/>
          <w:szCs w:val="24"/>
          <w:lang w:val="en-GB" w:eastAsia="ar-SA"/>
        </w:rPr>
        <w:t xml:space="preserve"> ‘Coventry’ (</w:t>
      </w:r>
      <w:del w:id="513" w:author="Patrick LE BOEUF" w:date="2017-12-02T17:53:00Z">
        <w:r w:rsidRPr="0025766C" w:rsidDel="0025766C">
          <w:rPr>
            <w:rFonts w:ascii="Times New Roman" w:eastAsia="Times New Roman" w:hAnsi="Times New Roman" w:cs="Times New Roman"/>
            <w:sz w:val="20"/>
            <w:szCs w:val="24"/>
            <w:lang w:val="en-GB" w:eastAsia="ar-SA"/>
          </w:rPr>
          <w:delText>E48</w:delText>
        </w:r>
      </w:del>
      <w:ins w:id="514" w:author="Patrick LE BOEUF" w:date="2017-12-02T17:53:00Z">
        <w:r>
          <w:rPr>
            <w:rFonts w:ascii="Times New Roman" w:eastAsia="Times New Roman" w:hAnsi="Times New Roman" w:cs="Times New Roman"/>
            <w:sz w:val="20"/>
            <w:szCs w:val="24"/>
            <w:lang w:val="en-GB" w:eastAsia="ar-SA"/>
          </w:rPr>
          <w:t>F12</w:t>
        </w:r>
      </w:ins>
      <w:r w:rsidRPr="0025766C">
        <w:rPr>
          <w:rFonts w:ascii="Times New Roman" w:eastAsia="Times New Roman" w:hAnsi="Times New Roman" w:cs="Times New Roman"/>
          <w:sz w:val="20"/>
          <w:szCs w:val="24"/>
          <w:lang w:val="en-GB" w:eastAsia="ar-SA"/>
        </w:rPr>
        <w:t>)</w:t>
      </w:r>
      <w:ins w:id="515" w:author="Patrick LE BOEUF" w:date="2017-12-02T17:53:00Z">
        <w:r>
          <w:rPr>
            <w:rFonts w:ascii="Times New Roman" w:eastAsia="Times New Roman" w:hAnsi="Times New Roman" w:cs="Times New Roman"/>
            <w:sz w:val="20"/>
            <w:szCs w:val="24"/>
            <w:lang w:val="en-GB" w:eastAsia="ar-SA"/>
          </w:rPr>
          <w:t xml:space="preserve"> [an instance of F12 </w:t>
        </w:r>
        <w:proofErr w:type="spellStart"/>
        <w:r>
          <w:rPr>
            <w:rFonts w:ascii="Times New Roman" w:eastAsia="Times New Roman" w:hAnsi="Times New Roman" w:cs="Times New Roman"/>
            <w:sz w:val="20"/>
            <w:szCs w:val="24"/>
            <w:lang w:val="en-GB" w:eastAsia="ar-SA"/>
          </w:rPr>
          <w:t>Nomen</w:t>
        </w:r>
        <w:proofErr w:type="spellEnd"/>
        <w:r>
          <w:rPr>
            <w:rFonts w:ascii="Times New Roman" w:eastAsia="Times New Roman" w:hAnsi="Times New Roman" w:cs="Times New Roman"/>
            <w:sz w:val="20"/>
            <w:szCs w:val="24"/>
            <w:lang w:val="en-GB" w:eastAsia="ar-SA"/>
          </w:rPr>
          <w:t xml:space="preserve"> that refers to a place]</w:t>
        </w:r>
      </w:ins>
    </w:p>
    <w:p w:rsidR="0025766C" w:rsidRPr="0025766C" w:rsidDel="0025766C" w:rsidRDefault="0025766C" w:rsidP="0025766C">
      <w:pPr>
        <w:widowControl w:val="0"/>
        <w:suppressAutoHyphens/>
        <w:autoSpaceDE w:val="0"/>
        <w:spacing w:after="120" w:line="240" w:lineRule="auto"/>
        <w:ind w:left="1560"/>
        <w:jc w:val="both"/>
        <w:rPr>
          <w:del w:id="516" w:author="Patrick LE BOEUF" w:date="2017-12-02T17:55:00Z"/>
          <w:rFonts w:ascii="Times New Roman" w:eastAsia="Times New Roman" w:hAnsi="Times New Roman" w:cs="Times New Roman"/>
          <w:sz w:val="20"/>
          <w:szCs w:val="24"/>
          <w:lang w:val="en-GB" w:eastAsia="ar-SA"/>
        </w:rPr>
      </w:pPr>
      <w:del w:id="517" w:author="Patrick LE BOEUF" w:date="2017-12-02T17:55:00Z">
        <w:r w:rsidRPr="0025766C" w:rsidDel="0025766C">
          <w:rPr>
            <w:rFonts w:ascii="Times New Roman" w:eastAsia="Times New Roman" w:hAnsi="Times New Roman" w:cs="Times New Roman"/>
            <w:sz w:val="20"/>
            <w:szCs w:val="24"/>
            <w:lang w:val="en-GB" w:eastAsia="ar-SA"/>
          </w:rPr>
          <w:delText xml:space="preserve">Controlled access point ‘Rite of spring (Choreographic Work : Bausch)’ (F50) </w:delText>
        </w:r>
        <w:r w:rsidRPr="0025766C" w:rsidDel="0025766C">
          <w:rPr>
            <w:rFonts w:ascii="Times New Roman" w:eastAsia="Times New Roman" w:hAnsi="Times New Roman" w:cs="Times New Roman"/>
            <w:i/>
            <w:sz w:val="20"/>
            <w:szCs w:val="24"/>
            <w:lang w:val="en-GB" w:eastAsia="ar-SA"/>
          </w:rPr>
          <w:delText>R8 co</w:delText>
        </w:r>
      </w:del>
      <w:del w:id="518" w:author="Patrick LE BOEUF" w:date="2017-12-02T17:54:00Z">
        <w:r w:rsidRPr="0025766C" w:rsidDel="0025766C">
          <w:rPr>
            <w:rFonts w:ascii="Times New Roman" w:eastAsia="Times New Roman" w:hAnsi="Times New Roman" w:cs="Times New Roman"/>
            <w:i/>
            <w:sz w:val="20"/>
            <w:szCs w:val="24"/>
            <w:lang w:val="en-GB" w:eastAsia="ar-SA"/>
          </w:rPr>
          <w:delText>nsists of</w:delText>
        </w:r>
      </w:del>
      <w:del w:id="519" w:author="Patrick LE BOEUF" w:date="2017-12-02T17:55:00Z">
        <w:r w:rsidRPr="0025766C" w:rsidDel="0025766C">
          <w:rPr>
            <w:rFonts w:ascii="Times New Roman" w:eastAsia="Times New Roman" w:hAnsi="Times New Roman" w:cs="Times New Roman"/>
            <w:sz w:val="20"/>
            <w:szCs w:val="24"/>
            <w:lang w:val="en-GB" w:eastAsia="ar-SA"/>
          </w:rPr>
          <w:delText xml:space="preserve"> ‘Rite of spring’ (E35), </w:delText>
        </w:r>
        <w:r w:rsidRPr="0025766C" w:rsidDel="0025766C">
          <w:rPr>
            <w:rFonts w:ascii="Times New Roman" w:eastAsia="Times New Roman" w:hAnsi="Times New Roman" w:cs="Times New Roman"/>
            <w:i/>
            <w:iCs/>
            <w:sz w:val="20"/>
            <w:szCs w:val="24"/>
            <w:lang w:val="en-GB" w:eastAsia="ar-SA"/>
          </w:rPr>
          <w:delText>R8 consists of</w:delText>
        </w:r>
        <w:r w:rsidRPr="0025766C" w:rsidDel="0025766C">
          <w:rPr>
            <w:rFonts w:ascii="Times New Roman" w:eastAsia="Times New Roman" w:hAnsi="Times New Roman" w:cs="Times New Roman"/>
            <w:sz w:val="20"/>
            <w:szCs w:val="24"/>
            <w:lang w:val="en-GB" w:eastAsia="ar-SA"/>
          </w:rPr>
          <w:delText xml:space="preserve"> ‘Choreographic Work’ (F12), and </w:delText>
        </w:r>
        <w:r w:rsidRPr="0025766C" w:rsidDel="0025766C">
          <w:rPr>
            <w:rFonts w:ascii="Times New Roman" w:eastAsia="Times New Roman" w:hAnsi="Times New Roman" w:cs="Times New Roman"/>
            <w:i/>
            <w:iCs/>
            <w:sz w:val="20"/>
            <w:szCs w:val="24"/>
            <w:lang w:val="en-GB" w:eastAsia="ar-SA"/>
          </w:rPr>
          <w:delText>R8 consists of</w:delText>
        </w:r>
        <w:r w:rsidRPr="0025766C" w:rsidDel="0025766C">
          <w:rPr>
            <w:rFonts w:ascii="Times New Roman" w:eastAsia="Times New Roman" w:hAnsi="Times New Roman" w:cs="Times New Roman"/>
            <w:sz w:val="20"/>
            <w:szCs w:val="24"/>
            <w:lang w:val="en-GB" w:eastAsia="ar-SA"/>
          </w:rPr>
          <w:delText xml:space="preserve"> ‘Bausch’ (F12)</w:delText>
        </w:r>
      </w:del>
    </w:p>
    <w:p w:rsidR="0025766C" w:rsidRPr="0025766C" w:rsidDel="0025766C" w:rsidRDefault="0025766C" w:rsidP="0025766C">
      <w:pPr>
        <w:widowControl w:val="0"/>
        <w:suppressAutoHyphens/>
        <w:autoSpaceDE w:val="0"/>
        <w:spacing w:after="120" w:line="240" w:lineRule="auto"/>
        <w:ind w:left="1560"/>
        <w:jc w:val="both"/>
        <w:rPr>
          <w:del w:id="520" w:author="Patrick LE BOEUF" w:date="2017-12-02T17:55:00Z"/>
          <w:rFonts w:ascii="Times New Roman" w:eastAsia="Times New Roman" w:hAnsi="Times New Roman" w:cs="Times New Roman"/>
          <w:sz w:val="20"/>
          <w:szCs w:val="24"/>
          <w:lang w:val="en-GB" w:eastAsia="ar-SA"/>
        </w:rPr>
      </w:pPr>
      <w:del w:id="521" w:author="Patrick LE BOEUF" w:date="2017-12-02T17:55:00Z">
        <w:r w:rsidRPr="0025766C" w:rsidDel="0025766C">
          <w:rPr>
            <w:rFonts w:ascii="Times New Roman" w:eastAsia="Times New Roman" w:hAnsi="Times New Roman" w:cs="Times New Roman"/>
            <w:sz w:val="20"/>
            <w:szCs w:val="24"/>
            <w:lang w:val="en-GB" w:eastAsia="ar-SA"/>
          </w:rPr>
          <w:delText xml:space="preserve">Controlled access point ‘King Kong (1933)’ (F50) </w:delText>
        </w:r>
        <w:r w:rsidRPr="0025766C" w:rsidDel="0025766C">
          <w:rPr>
            <w:rFonts w:ascii="Times New Roman" w:eastAsia="Times New Roman" w:hAnsi="Times New Roman" w:cs="Times New Roman"/>
            <w:i/>
            <w:sz w:val="20"/>
            <w:szCs w:val="24"/>
            <w:lang w:val="en-GB" w:eastAsia="ar-SA"/>
          </w:rPr>
          <w:delText>R8 consists of</w:delText>
        </w:r>
        <w:r w:rsidRPr="0025766C" w:rsidDel="0025766C">
          <w:rPr>
            <w:rFonts w:ascii="Times New Roman" w:eastAsia="Times New Roman" w:hAnsi="Times New Roman" w:cs="Times New Roman"/>
            <w:sz w:val="20"/>
            <w:szCs w:val="24"/>
            <w:lang w:val="en-GB" w:eastAsia="ar-SA"/>
          </w:rPr>
          <w:delText xml:space="preserve"> ‘King Kong’ (E35), and </w:delText>
        </w:r>
        <w:r w:rsidRPr="0025766C" w:rsidDel="0025766C">
          <w:rPr>
            <w:rFonts w:ascii="Times New Roman" w:eastAsia="Times New Roman" w:hAnsi="Times New Roman" w:cs="Times New Roman"/>
            <w:i/>
            <w:iCs/>
            <w:sz w:val="20"/>
            <w:szCs w:val="24"/>
            <w:lang w:val="en-GB" w:eastAsia="ar-SA"/>
          </w:rPr>
          <w:delText>R8 consists of</w:delText>
        </w:r>
        <w:r w:rsidRPr="0025766C" w:rsidDel="0025766C">
          <w:rPr>
            <w:rFonts w:ascii="Times New Roman" w:eastAsia="Times New Roman" w:hAnsi="Times New Roman" w:cs="Times New Roman"/>
            <w:sz w:val="20"/>
            <w:szCs w:val="24"/>
            <w:lang w:val="en-GB" w:eastAsia="ar-SA"/>
          </w:rPr>
          <w:delText xml:space="preserve"> ‘1933’ (E50)</w:delText>
        </w:r>
      </w:del>
    </w:p>
    <w:p w:rsidR="0025766C" w:rsidRPr="0025766C" w:rsidRDefault="0025766C" w:rsidP="0025766C">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 xml:space="preserve">Controlled access point ‘Guillaume, de </w:t>
      </w:r>
      <w:proofErr w:type="spellStart"/>
      <w:r w:rsidRPr="0025766C">
        <w:rPr>
          <w:rFonts w:ascii="Times New Roman" w:eastAsia="Times New Roman" w:hAnsi="Times New Roman" w:cs="Times New Roman"/>
          <w:sz w:val="20"/>
          <w:szCs w:val="24"/>
          <w:lang w:val="en-GB" w:eastAsia="ar-SA"/>
        </w:rPr>
        <w:t>Machaut</w:t>
      </w:r>
      <w:proofErr w:type="spellEnd"/>
      <w:r w:rsidRPr="0025766C">
        <w:rPr>
          <w:rFonts w:ascii="Times New Roman" w:eastAsia="Times New Roman" w:hAnsi="Times New Roman" w:cs="Times New Roman"/>
          <w:sz w:val="20"/>
          <w:szCs w:val="24"/>
          <w:lang w:val="en-GB" w:eastAsia="ar-SA"/>
        </w:rPr>
        <w:t>, ca. 1300-1377’ (</w:t>
      </w:r>
      <w:del w:id="522" w:author="Patrick LE BOEUF" w:date="2017-12-02T18:07:00Z">
        <w:r w:rsidRPr="0025766C" w:rsidDel="00700E74">
          <w:rPr>
            <w:rFonts w:ascii="Times New Roman" w:eastAsia="Times New Roman" w:hAnsi="Times New Roman" w:cs="Times New Roman"/>
            <w:sz w:val="20"/>
            <w:szCs w:val="24"/>
            <w:lang w:val="en-GB" w:eastAsia="ar-SA"/>
          </w:rPr>
          <w:delText>F50</w:delText>
        </w:r>
      </w:del>
      <w:ins w:id="523" w:author="Patrick LE BOEUF" w:date="2017-12-02T18:07:00Z">
        <w:r w:rsidR="00700E74" w:rsidRPr="0025766C">
          <w:rPr>
            <w:rFonts w:ascii="Times New Roman" w:eastAsia="Times New Roman" w:hAnsi="Times New Roman" w:cs="Times New Roman"/>
            <w:sz w:val="20"/>
            <w:szCs w:val="24"/>
            <w:lang w:val="en-GB" w:eastAsia="ar-SA"/>
          </w:rPr>
          <w:t>F</w:t>
        </w:r>
        <w:r w:rsidR="00700E74">
          <w:rPr>
            <w:rFonts w:ascii="Times New Roman" w:eastAsia="Times New Roman" w:hAnsi="Times New Roman" w:cs="Times New Roman"/>
            <w:sz w:val="20"/>
            <w:szCs w:val="24"/>
            <w:lang w:val="en-GB" w:eastAsia="ar-SA"/>
          </w:rPr>
          <w:t>12</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24" w:author="Patrick LE BOEUF" w:date="2017-12-02T18:05:00Z">
        <w:r w:rsidRPr="0025766C" w:rsidDel="00700E74">
          <w:rPr>
            <w:rFonts w:ascii="Times New Roman" w:eastAsia="Times New Roman" w:hAnsi="Times New Roman" w:cs="Times New Roman"/>
            <w:i/>
            <w:sz w:val="20"/>
            <w:szCs w:val="24"/>
            <w:lang w:val="en-GB" w:eastAsia="ar-SA"/>
          </w:rPr>
          <w:delText>consists of</w:delText>
        </w:r>
      </w:del>
      <w:ins w:id="525" w:author="Patrick LE BOEUF" w:date="2017-12-02T18:05:00Z">
        <w:r w:rsidR="00700E74">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‘Guillaume</w:t>
      </w:r>
      <w:del w:id="526" w:author="Patrick LE BOEUF" w:date="2017-12-02T18:06:00Z">
        <w:r w:rsidRPr="0025766C" w:rsidDel="00700E74">
          <w:rPr>
            <w:rFonts w:ascii="Times New Roman" w:eastAsia="Times New Roman" w:hAnsi="Times New Roman" w:cs="Times New Roman"/>
            <w:sz w:val="20"/>
            <w:szCs w:val="24"/>
            <w:lang w:val="en-GB" w:eastAsia="ar-SA"/>
          </w:rPr>
          <w:delText>, de Machaut</w:delText>
        </w:r>
      </w:del>
      <w:r w:rsidRPr="0025766C">
        <w:rPr>
          <w:rFonts w:ascii="Times New Roman" w:eastAsia="Times New Roman" w:hAnsi="Times New Roman" w:cs="Times New Roman"/>
          <w:sz w:val="20"/>
          <w:szCs w:val="24"/>
          <w:lang w:val="en-GB" w:eastAsia="ar-SA"/>
        </w:rPr>
        <w:t>’ (</w:t>
      </w:r>
      <w:del w:id="527" w:author="Patrick LE BOEUF" w:date="2017-12-02T18:06:00Z">
        <w:r w:rsidRPr="0025766C" w:rsidDel="00700E74">
          <w:rPr>
            <w:rFonts w:ascii="Times New Roman" w:eastAsia="Times New Roman" w:hAnsi="Times New Roman" w:cs="Times New Roman"/>
            <w:sz w:val="20"/>
            <w:szCs w:val="24"/>
            <w:lang w:val="en-GB" w:eastAsia="ar-SA"/>
          </w:rPr>
          <w:delText>F12</w:delText>
        </w:r>
      </w:del>
      <w:ins w:id="528" w:author="Patrick LE BOEUF" w:date="2017-12-02T18:06:00Z">
        <w:r w:rsidR="00700E74">
          <w:rPr>
            <w:rFonts w:ascii="Times New Roman" w:eastAsia="Times New Roman" w:hAnsi="Times New Roman" w:cs="Times New Roman"/>
            <w:sz w:val="20"/>
            <w:szCs w:val="24"/>
            <w:lang w:val="en-GB" w:eastAsia="ar-SA"/>
          </w:rPr>
          <w:t>E90</w:t>
        </w:r>
      </w:ins>
      <w:r w:rsidRPr="0025766C">
        <w:rPr>
          <w:rFonts w:ascii="Times New Roman" w:eastAsia="Times New Roman" w:hAnsi="Times New Roman" w:cs="Times New Roman"/>
          <w:sz w:val="20"/>
          <w:szCs w:val="24"/>
          <w:lang w:val="en-GB" w:eastAsia="ar-SA"/>
        </w:rPr>
        <w:t>)</w:t>
      </w:r>
      <w:ins w:id="529" w:author="Patrick LE BOEUF" w:date="2017-12-02T18:06:00Z">
        <w:r w:rsidR="00700E74">
          <w:rPr>
            <w:rFonts w:ascii="Times New Roman" w:eastAsia="Times New Roman" w:hAnsi="Times New Roman" w:cs="Times New Roman"/>
            <w:sz w:val="20"/>
            <w:szCs w:val="24"/>
            <w:lang w:val="en-GB" w:eastAsia="ar-SA"/>
          </w:rPr>
          <w:t xml:space="preserve"> [a given name]</w:t>
        </w:r>
      </w:ins>
      <w:r w:rsidRPr="0025766C">
        <w:rPr>
          <w:rFonts w:ascii="Times New Roman" w:eastAsia="Times New Roman" w:hAnsi="Times New Roman" w:cs="Times New Roman"/>
          <w:sz w:val="20"/>
          <w:szCs w:val="24"/>
          <w:lang w:val="en-GB" w:eastAsia="ar-SA"/>
        </w:rPr>
        <w:t xml:space="preserve">, </w:t>
      </w:r>
      <w:ins w:id="530" w:author="Patrick LE BOEUF" w:date="2017-12-02T18:05:00Z">
        <w:r w:rsidR="00700E74" w:rsidRPr="0025766C">
          <w:rPr>
            <w:rFonts w:ascii="Times New Roman" w:eastAsia="Times New Roman" w:hAnsi="Times New Roman" w:cs="Times New Roman"/>
            <w:i/>
            <w:sz w:val="20"/>
            <w:szCs w:val="24"/>
            <w:lang w:val="en-GB" w:eastAsia="ar-SA"/>
          </w:rPr>
          <w:t xml:space="preserve">R8 </w:t>
        </w:r>
        <w:r w:rsidR="00700E74">
          <w:rPr>
            <w:rFonts w:ascii="Times New Roman" w:eastAsia="Times New Roman" w:hAnsi="Times New Roman" w:cs="Times New Roman"/>
            <w:i/>
            <w:sz w:val="20"/>
            <w:szCs w:val="24"/>
            <w:lang w:val="en-GB" w:eastAsia="ar-SA"/>
          </w:rPr>
          <w:t>combines</w:t>
        </w:r>
        <w:r w:rsidR="00700E74" w:rsidRPr="0025766C">
          <w:rPr>
            <w:rFonts w:ascii="Times New Roman" w:eastAsia="Times New Roman" w:hAnsi="Times New Roman" w:cs="Times New Roman"/>
            <w:sz w:val="20"/>
            <w:szCs w:val="24"/>
            <w:lang w:val="en-GB" w:eastAsia="ar-SA"/>
          </w:rPr>
          <w:t xml:space="preserve"> ‘</w:t>
        </w:r>
        <w:proofErr w:type="spellStart"/>
        <w:r w:rsidR="00700E74" w:rsidRPr="0025766C">
          <w:rPr>
            <w:rFonts w:ascii="Times New Roman" w:eastAsia="Times New Roman" w:hAnsi="Times New Roman" w:cs="Times New Roman"/>
            <w:sz w:val="20"/>
            <w:szCs w:val="24"/>
            <w:lang w:val="en-GB" w:eastAsia="ar-SA"/>
          </w:rPr>
          <w:t>Machaut</w:t>
        </w:r>
        <w:proofErr w:type="spellEnd"/>
        <w:r w:rsidR="00700E74" w:rsidRPr="0025766C">
          <w:rPr>
            <w:rFonts w:ascii="Times New Roman" w:eastAsia="Times New Roman" w:hAnsi="Times New Roman" w:cs="Times New Roman"/>
            <w:sz w:val="20"/>
            <w:szCs w:val="24"/>
            <w:lang w:val="en-GB" w:eastAsia="ar-SA"/>
          </w:rPr>
          <w:t>’ (F12)</w:t>
        </w:r>
      </w:ins>
      <w:ins w:id="531" w:author="Patrick LE BOEUF" w:date="2017-12-02T18:06:00Z">
        <w:r w:rsidR="00700E74">
          <w:rPr>
            <w:rFonts w:ascii="Times New Roman" w:eastAsia="Times New Roman" w:hAnsi="Times New Roman" w:cs="Times New Roman"/>
            <w:sz w:val="20"/>
            <w:szCs w:val="24"/>
            <w:lang w:val="en-GB" w:eastAsia="ar-SA"/>
          </w:rPr>
          <w:t xml:space="preserve"> [</w:t>
        </w:r>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a place</w:t>
        </w:r>
        <w:r w:rsidR="00700E74">
          <w:rPr>
            <w:rFonts w:ascii="Times New Roman" w:eastAsia="Times New Roman" w:hAnsi="Times New Roman" w:cs="Times New Roman"/>
            <w:sz w:val="20"/>
            <w:szCs w:val="24"/>
            <w:lang w:val="en-GB" w:eastAsia="ar-SA"/>
          </w:rPr>
          <w:t>]</w:t>
        </w:r>
      </w:ins>
      <w:ins w:id="532" w:author="Patrick LE BOEUF" w:date="2017-12-02T18:05:00Z">
        <w:r w:rsidR="00700E74" w:rsidRPr="0025766C">
          <w:rPr>
            <w:rFonts w:ascii="Times New Roman" w:eastAsia="Times New Roman" w:hAnsi="Times New Roman" w:cs="Times New Roman"/>
            <w:sz w:val="20"/>
            <w:szCs w:val="24"/>
            <w:lang w:val="en-GB" w:eastAsia="ar-SA"/>
          </w:rPr>
          <w:t xml:space="preserve">, </w:t>
        </w:r>
      </w:ins>
      <w:r w:rsidRPr="0025766C">
        <w:rPr>
          <w:rFonts w:ascii="Times New Roman" w:eastAsia="Times New Roman" w:hAnsi="Times New Roman" w:cs="Times New Roman"/>
          <w:sz w:val="20"/>
          <w:szCs w:val="24"/>
          <w:lang w:val="en-GB" w:eastAsia="ar-SA"/>
        </w:rPr>
        <w:t xml:space="preserve">and </w:t>
      </w:r>
      <w:r w:rsidRPr="0025766C">
        <w:rPr>
          <w:rFonts w:ascii="Times New Roman" w:eastAsia="Times New Roman" w:hAnsi="Times New Roman" w:cs="Times New Roman"/>
          <w:i/>
          <w:iCs/>
          <w:sz w:val="20"/>
          <w:szCs w:val="24"/>
          <w:lang w:val="en-GB" w:eastAsia="ar-SA"/>
        </w:rPr>
        <w:t>R8 co</w:t>
      </w:r>
      <w:del w:id="533" w:author="Patrick LE BOEUF" w:date="2017-12-02T18:06:00Z">
        <w:r w:rsidRPr="0025766C" w:rsidDel="00700E74">
          <w:rPr>
            <w:rFonts w:ascii="Times New Roman" w:eastAsia="Times New Roman" w:hAnsi="Times New Roman" w:cs="Times New Roman"/>
            <w:i/>
            <w:iCs/>
            <w:sz w:val="20"/>
            <w:szCs w:val="24"/>
            <w:lang w:val="en-GB" w:eastAsia="ar-SA"/>
          </w:rPr>
          <w:delText>nsists of</w:delText>
        </w:r>
      </w:del>
      <w:ins w:id="534" w:author="Patrick LE BOEUF" w:date="2017-12-02T18:06:00Z">
        <w:r w:rsidR="00700E74">
          <w:rPr>
            <w:rFonts w:ascii="Times New Roman" w:eastAsia="Times New Roman" w:hAnsi="Times New Roman" w:cs="Times New Roman"/>
            <w:i/>
            <w:iCs/>
            <w:sz w:val="20"/>
            <w:szCs w:val="24"/>
            <w:lang w:val="en-GB" w:eastAsia="ar-SA"/>
          </w:rPr>
          <w:t>mbines</w:t>
        </w:r>
      </w:ins>
      <w:r w:rsidRPr="0025766C">
        <w:rPr>
          <w:rFonts w:ascii="Times New Roman" w:eastAsia="Times New Roman" w:hAnsi="Times New Roman" w:cs="Times New Roman"/>
          <w:sz w:val="20"/>
          <w:szCs w:val="24"/>
          <w:lang w:val="en-GB" w:eastAsia="ar-SA"/>
        </w:rPr>
        <w:t xml:space="preserve"> ‘ca. 1300-1377’ (</w:t>
      </w:r>
      <w:del w:id="535" w:author="Patrick LE BOEUF" w:date="2017-12-02T18:07:00Z">
        <w:r w:rsidRPr="0025766C" w:rsidDel="00700E74">
          <w:rPr>
            <w:rFonts w:ascii="Times New Roman" w:eastAsia="Times New Roman" w:hAnsi="Times New Roman" w:cs="Times New Roman"/>
            <w:sz w:val="20"/>
            <w:szCs w:val="24"/>
            <w:lang w:val="en-GB" w:eastAsia="ar-SA"/>
          </w:rPr>
          <w:delText>E90</w:delText>
        </w:r>
      </w:del>
      <w:ins w:id="536" w:author="Patrick LE BOEUF" w:date="2017-12-02T18:07:00Z">
        <w:r w:rsidR="00700E74">
          <w:rPr>
            <w:rFonts w:ascii="Times New Roman" w:eastAsia="Times New Roman" w:hAnsi="Times New Roman" w:cs="Times New Roman"/>
            <w:sz w:val="20"/>
            <w:szCs w:val="24"/>
            <w:lang w:val="en-GB" w:eastAsia="ar-SA"/>
          </w:rPr>
          <w:t>F12</w:t>
        </w:r>
      </w:ins>
      <w:r w:rsidRPr="0025766C">
        <w:rPr>
          <w:rFonts w:ascii="Times New Roman" w:eastAsia="Times New Roman" w:hAnsi="Times New Roman" w:cs="Times New Roman"/>
          <w:sz w:val="20"/>
          <w:szCs w:val="24"/>
          <w:lang w:val="en-GB" w:eastAsia="ar-SA"/>
        </w:rPr>
        <w:t>)</w:t>
      </w:r>
      <w:ins w:id="537" w:author="Patrick LE BOEUF" w:date="2017-12-02T18:07:00Z">
        <w:r w:rsidR="00700E74">
          <w:rPr>
            <w:rFonts w:ascii="Times New Roman" w:eastAsia="Times New Roman" w:hAnsi="Times New Roman" w:cs="Times New Roman"/>
            <w:sz w:val="20"/>
            <w:szCs w:val="24"/>
            <w:lang w:val="en-GB" w:eastAsia="ar-SA"/>
          </w:rPr>
          <w:t xml:space="preserve"> [</w:t>
        </w:r>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a </w:t>
        </w:r>
        <w:r w:rsidR="00700E74">
          <w:rPr>
            <w:rFonts w:ascii="Times New Roman" w:eastAsia="Times New Roman" w:hAnsi="Times New Roman" w:cs="Times New Roman"/>
            <w:sz w:val="20"/>
            <w:szCs w:val="24"/>
            <w:lang w:val="en-GB" w:eastAsia="ar-SA"/>
          </w:rPr>
          <w:t>time-span]</w:t>
        </w:r>
      </w:ins>
    </w:p>
    <w:p w:rsidR="0025766C" w:rsidRPr="0025766C" w:rsidRDefault="0025766C" w:rsidP="0025766C">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Controlled access point ‘</w:t>
      </w:r>
      <w:proofErr w:type="spellStart"/>
      <w:r w:rsidRPr="0025766C">
        <w:rPr>
          <w:rFonts w:ascii="Times New Roman" w:eastAsia="Times New Roman" w:hAnsi="Times New Roman" w:cs="Times New Roman"/>
          <w:sz w:val="20"/>
          <w:szCs w:val="24"/>
          <w:lang w:val="en-GB" w:eastAsia="ar-SA"/>
        </w:rPr>
        <w:t>Univerza</w:t>
      </w:r>
      <w:proofErr w:type="spellEnd"/>
      <w:r w:rsidRPr="0025766C">
        <w:rPr>
          <w:rFonts w:ascii="Times New Roman" w:eastAsia="Times New Roman" w:hAnsi="Times New Roman" w:cs="Times New Roman"/>
          <w:sz w:val="20"/>
          <w:szCs w:val="24"/>
          <w:lang w:val="en-GB" w:eastAsia="ar-SA"/>
        </w:rPr>
        <w:t xml:space="preserve"> v </w:t>
      </w:r>
      <w:proofErr w:type="spellStart"/>
      <w:r w:rsidRPr="0025766C">
        <w:rPr>
          <w:rFonts w:ascii="Times New Roman" w:eastAsia="Times New Roman" w:hAnsi="Times New Roman" w:cs="Times New Roman"/>
          <w:sz w:val="20"/>
          <w:szCs w:val="24"/>
          <w:lang w:val="en-GB" w:eastAsia="ar-SA"/>
        </w:rPr>
        <w:t>Ljubljani</w:t>
      </w:r>
      <w:proofErr w:type="spellEnd"/>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Oddelek</w:t>
      </w:r>
      <w:proofErr w:type="spellEnd"/>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za</w:t>
      </w:r>
      <w:proofErr w:type="spellEnd"/>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bibliotekarstvo</w:t>
      </w:r>
      <w:proofErr w:type="spellEnd"/>
      <w:r w:rsidRPr="0025766C">
        <w:rPr>
          <w:rFonts w:ascii="Times New Roman" w:eastAsia="Times New Roman" w:hAnsi="Times New Roman" w:cs="Times New Roman"/>
          <w:sz w:val="20"/>
          <w:szCs w:val="24"/>
          <w:lang w:val="en-GB" w:eastAsia="ar-SA"/>
        </w:rPr>
        <w:t>’ (</w:t>
      </w:r>
      <w:del w:id="538" w:author="Patrick LE BOEUF" w:date="2017-12-02T18:07:00Z">
        <w:r w:rsidRPr="0025766C" w:rsidDel="00700E74">
          <w:rPr>
            <w:rFonts w:ascii="Times New Roman" w:eastAsia="Times New Roman" w:hAnsi="Times New Roman" w:cs="Times New Roman"/>
            <w:sz w:val="20"/>
            <w:szCs w:val="24"/>
            <w:lang w:val="en-GB" w:eastAsia="ar-SA"/>
          </w:rPr>
          <w:delText>F50</w:delText>
        </w:r>
      </w:del>
      <w:ins w:id="539" w:author="Patrick LE BOEUF" w:date="2017-12-02T18:07:00Z">
        <w:r w:rsidR="00700E74" w:rsidRPr="0025766C">
          <w:rPr>
            <w:rFonts w:ascii="Times New Roman" w:eastAsia="Times New Roman" w:hAnsi="Times New Roman" w:cs="Times New Roman"/>
            <w:sz w:val="20"/>
            <w:szCs w:val="24"/>
            <w:lang w:val="en-GB" w:eastAsia="ar-SA"/>
          </w:rPr>
          <w:t>F</w:t>
        </w:r>
        <w:r w:rsidR="00700E74">
          <w:rPr>
            <w:rFonts w:ascii="Times New Roman" w:eastAsia="Times New Roman" w:hAnsi="Times New Roman" w:cs="Times New Roman"/>
            <w:sz w:val="20"/>
            <w:szCs w:val="24"/>
            <w:lang w:val="en-GB" w:eastAsia="ar-SA"/>
          </w:rPr>
          <w:t>12</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40" w:author="Patrick LE BOEUF" w:date="2017-12-02T18:07:00Z">
        <w:r w:rsidRPr="0025766C" w:rsidDel="00700E74">
          <w:rPr>
            <w:rFonts w:ascii="Times New Roman" w:eastAsia="Times New Roman" w:hAnsi="Times New Roman" w:cs="Times New Roman"/>
            <w:i/>
            <w:sz w:val="20"/>
            <w:szCs w:val="24"/>
            <w:lang w:val="en-GB" w:eastAsia="ar-SA"/>
          </w:rPr>
          <w:delText>consists of</w:delText>
        </w:r>
      </w:del>
      <w:ins w:id="541" w:author="Patrick LE BOEUF" w:date="2017-12-02T18:07:00Z">
        <w:r w:rsidR="00700E74">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Univerza</w:t>
      </w:r>
      <w:proofErr w:type="spellEnd"/>
      <w:r w:rsidRPr="0025766C">
        <w:rPr>
          <w:rFonts w:ascii="Times New Roman" w:eastAsia="Times New Roman" w:hAnsi="Times New Roman" w:cs="Times New Roman"/>
          <w:sz w:val="20"/>
          <w:szCs w:val="24"/>
          <w:lang w:val="en-GB" w:eastAsia="ar-SA"/>
        </w:rPr>
        <w:t xml:space="preserve"> v </w:t>
      </w:r>
      <w:proofErr w:type="spellStart"/>
      <w:r w:rsidRPr="0025766C">
        <w:rPr>
          <w:rFonts w:ascii="Times New Roman" w:eastAsia="Times New Roman" w:hAnsi="Times New Roman" w:cs="Times New Roman"/>
          <w:sz w:val="20"/>
          <w:szCs w:val="24"/>
          <w:lang w:val="en-GB" w:eastAsia="ar-SA"/>
        </w:rPr>
        <w:t>Ljubljani</w:t>
      </w:r>
      <w:proofErr w:type="spellEnd"/>
      <w:r w:rsidRPr="0025766C">
        <w:rPr>
          <w:rFonts w:ascii="Times New Roman" w:eastAsia="Times New Roman" w:hAnsi="Times New Roman" w:cs="Times New Roman"/>
          <w:sz w:val="20"/>
          <w:szCs w:val="24"/>
          <w:lang w:val="en-GB" w:eastAsia="ar-SA"/>
        </w:rPr>
        <w:t>’ (F12)</w:t>
      </w:r>
      <w:ins w:id="542" w:author="Patrick LE BOEUF" w:date="2017-12-02T18:07:00Z">
        <w:r w:rsidR="00700E74">
          <w:rPr>
            <w:rFonts w:ascii="Times New Roman" w:eastAsia="Times New Roman" w:hAnsi="Times New Roman" w:cs="Times New Roman"/>
            <w:sz w:val="20"/>
            <w:szCs w:val="24"/>
            <w:lang w:val="en-GB" w:eastAsia="ar-SA"/>
          </w:rPr>
          <w:t xml:space="preserve"> [</w:t>
        </w:r>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a </w:t>
        </w:r>
        <w:r w:rsidR="00700E74">
          <w:rPr>
            <w:rFonts w:ascii="Times New Roman" w:eastAsia="Times New Roman" w:hAnsi="Times New Roman" w:cs="Times New Roman"/>
            <w:sz w:val="20"/>
            <w:szCs w:val="24"/>
            <w:lang w:val="en-GB" w:eastAsia="ar-SA"/>
          </w:rPr>
          <w:t>corporate body]</w:t>
        </w:r>
      </w:ins>
      <w:r w:rsidRPr="0025766C">
        <w:rPr>
          <w:rFonts w:ascii="Times New Roman" w:eastAsia="Times New Roman" w:hAnsi="Times New Roman" w:cs="Times New Roman"/>
          <w:sz w:val="20"/>
          <w:szCs w:val="24"/>
          <w:lang w:val="en-GB" w:eastAsia="ar-SA"/>
        </w:rPr>
        <w:t xml:space="preserve">, and </w:t>
      </w:r>
      <w:r w:rsidRPr="0025766C">
        <w:rPr>
          <w:rFonts w:ascii="Times New Roman" w:eastAsia="Times New Roman" w:hAnsi="Times New Roman" w:cs="Times New Roman"/>
          <w:i/>
          <w:iCs/>
          <w:sz w:val="20"/>
          <w:szCs w:val="24"/>
          <w:lang w:val="en-GB" w:eastAsia="ar-SA"/>
        </w:rPr>
        <w:t>R8 consists of</w:t>
      </w:r>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Oddelek</w:t>
      </w:r>
      <w:proofErr w:type="spellEnd"/>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za</w:t>
      </w:r>
      <w:proofErr w:type="spellEnd"/>
      <w:r w:rsidRPr="0025766C">
        <w:rPr>
          <w:rFonts w:ascii="Times New Roman" w:eastAsia="Times New Roman" w:hAnsi="Times New Roman" w:cs="Times New Roman"/>
          <w:sz w:val="20"/>
          <w:szCs w:val="24"/>
          <w:lang w:val="en-GB" w:eastAsia="ar-SA"/>
        </w:rPr>
        <w:t xml:space="preserve"> </w:t>
      </w:r>
      <w:proofErr w:type="spellStart"/>
      <w:r w:rsidRPr="0025766C">
        <w:rPr>
          <w:rFonts w:ascii="Times New Roman" w:eastAsia="Times New Roman" w:hAnsi="Times New Roman" w:cs="Times New Roman"/>
          <w:sz w:val="20"/>
          <w:szCs w:val="24"/>
          <w:lang w:val="en-GB" w:eastAsia="ar-SA"/>
        </w:rPr>
        <w:t>bibliotekarstvo</w:t>
      </w:r>
      <w:proofErr w:type="spellEnd"/>
      <w:r w:rsidRPr="0025766C">
        <w:rPr>
          <w:rFonts w:ascii="Times New Roman" w:eastAsia="Times New Roman" w:hAnsi="Times New Roman" w:cs="Times New Roman"/>
          <w:sz w:val="20"/>
          <w:szCs w:val="24"/>
          <w:lang w:val="en-GB" w:eastAsia="ar-SA"/>
        </w:rPr>
        <w:t>’ (F12)</w:t>
      </w:r>
      <w:ins w:id="543" w:author="Patrick LE BOEUF" w:date="2017-12-02T18:07:00Z">
        <w:r w:rsidR="00700E74">
          <w:rPr>
            <w:rFonts w:ascii="Times New Roman" w:eastAsia="Times New Roman" w:hAnsi="Times New Roman" w:cs="Times New Roman"/>
            <w:sz w:val="20"/>
            <w:szCs w:val="24"/>
            <w:lang w:val="en-GB" w:eastAsia="ar-SA"/>
          </w:rPr>
          <w:t xml:space="preserve"> </w:t>
        </w:r>
      </w:ins>
      <w:ins w:id="544" w:author="Patrick LE BOEUF" w:date="2017-12-02T18:08:00Z">
        <w:r w:rsidR="00700E74">
          <w:rPr>
            <w:rFonts w:ascii="Times New Roman" w:eastAsia="Times New Roman" w:hAnsi="Times New Roman" w:cs="Times New Roman"/>
            <w:sz w:val="20"/>
            <w:szCs w:val="24"/>
            <w:lang w:val="en-GB" w:eastAsia="ar-SA"/>
          </w:rPr>
          <w:t>[</w:t>
        </w:r>
      </w:ins>
      <w:ins w:id="545" w:author="Patrick LE BOEUF" w:date="2017-12-02T18:07:00Z">
        <w:r w:rsidR="00700E74">
          <w:rPr>
            <w:rFonts w:ascii="Times New Roman" w:eastAsia="Times New Roman" w:hAnsi="Times New Roman" w:cs="Times New Roman"/>
            <w:sz w:val="20"/>
            <w:szCs w:val="24"/>
            <w:lang w:val="en-GB" w:eastAsia="ar-SA"/>
          </w:rPr>
          <w:t xml:space="preserve">an instance of F12 </w:t>
        </w:r>
        <w:proofErr w:type="spellStart"/>
        <w:r w:rsidR="00700E74">
          <w:rPr>
            <w:rFonts w:ascii="Times New Roman" w:eastAsia="Times New Roman" w:hAnsi="Times New Roman" w:cs="Times New Roman"/>
            <w:sz w:val="20"/>
            <w:szCs w:val="24"/>
            <w:lang w:val="en-GB" w:eastAsia="ar-SA"/>
          </w:rPr>
          <w:t>Nomen</w:t>
        </w:r>
        <w:proofErr w:type="spellEnd"/>
        <w:r w:rsidR="00700E74">
          <w:rPr>
            <w:rFonts w:ascii="Times New Roman" w:eastAsia="Times New Roman" w:hAnsi="Times New Roman" w:cs="Times New Roman"/>
            <w:sz w:val="20"/>
            <w:szCs w:val="24"/>
            <w:lang w:val="en-GB" w:eastAsia="ar-SA"/>
          </w:rPr>
          <w:t xml:space="preserve"> that refers to a</w:t>
        </w:r>
      </w:ins>
      <w:ins w:id="546" w:author="Patrick LE BOEUF" w:date="2017-12-02T18:08:00Z">
        <w:r w:rsidR="00700E74">
          <w:rPr>
            <w:rFonts w:ascii="Times New Roman" w:eastAsia="Times New Roman" w:hAnsi="Times New Roman" w:cs="Times New Roman"/>
            <w:sz w:val="20"/>
            <w:szCs w:val="24"/>
            <w:lang w:val="en-GB" w:eastAsia="ar-SA"/>
          </w:rPr>
          <w:t>nother corporate body, affiliated to the former]</w:t>
        </w:r>
      </w:ins>
    </w:p>
    <w:p w:rsidR="0025766C" w:rsidRPr="0025766C" w:rsidRDefault="0025766C" w:rsidP="0025766C">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25766C">
        <w:rPr>
          <w:rFonts w:ascii="Times New Roman" w:eastAsia="Times New Roman" w:hAnsi="Times New Roman" w:cs="Times New Roman"/>
          <w:sz w:val="20"/>
          <w:szCs w:val="24"/>
          <w:lang w:val="en-GB" w:eastAsia="ar-SA"/>
        </w:rPr>
        <w:t>ISBN ‘978-002-002-0’ (</w:t>
      </w:r>
      <w:del w:id="547" w:author="Patrick LE BOEUF" w:date="2017-12-02T18:10:00Z">
        <w:r w:rsidRPr="0025766C" w:rsidDel="00C90344">
          <w:rPr>
            <w:rFonts w:ascii="Times New Roman" w:eastAsia="Times New Roman" w:hAnsi="Times New Roman" w:cs="Times New Roman"/>
            <w:sz w:val="20"/>
            <w:szCs w:val="24"/>
            <w:lang w:val="en-GB" w:eastAsia="ar-SA"/>
          </w:rPr>
          <w:delText>F13</w:delText>
        </w:r>
      </w:del>
      <w:ins w:id="548" w:author="Patrick LE BOEUF" w:date="2017-12-02T18:10:00Z">
        <w:r w:rsidR="00C90344" w:rsidRPr="0025766C">
          <w:rPr>
            <w:rFonts w:ascii="Times New Roman" w:eastAsia="Times New Roman" w:hAnsi="Times New Roman" w:cs="Times New Roman"/>
            <w:sz w:val="20"/>
            <w:szCs w:val="24"/>
            <w:lang w:val="en-GB" w:eastAsia="ar-SA"/>
          </w:rPr>
          <w:t>F1</w:t>
        </w:r>
        <w:r w:rsidR="00C90344">
          <w:rPr>
            <w:rFonts w:ascii="Times New Roman" w:eastAsia="Times New Roman" w:hAnsi="Times New Roman" w:cs="Times New Roman"/>
            <w:sz w:val="20"/>
            <w:szCs w:val="24"/>
            <w:lang w:val="en-GB" w:eastAsia="ar-SA"/>
          </w:rPr>
          <w:t>2</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49" w:author="Patrick LE BOEUF" w:date="2017-12-02T18:08:00Z">
        <w:r w:rsidRPr="0025766C" w:rsidDel="00700E74">
          <w:rPr>
            <w:rFonts w:ascii="Times New Roman" w:eastAsia="Times New Roman" w:hAnsi="Times New Roman" w:cs="Times New Roman"/>
            <w:i/>
            <w:sz w:val="20"/>
            <w:szCs w:val="24"/>
            <w:lang w:val="en-GB" w:eastAsia="ar-SA"/>
          </w:rPr>
          <w:delText>consists of</w:delText>
        </w:r>
      </w:del>
      <w:ins w:id="550" w:author="Patrick LE BOEUF" w:date="2017-12-02T18:08:00Z">
        <w:r w:rsidR="00700E74">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‘978’ (E90) </w:t>
      </w:r>
      <w:ins w:id="551" w:author="Patrick LE BOEUF" w:date="2017-12-02T18:08:00Z">
        <w:r w:rsidR="00700E74">
          <w:rPr>
            <w:rFonts w:ascii="Times New Roman" w:eastAsia="Times New Roman" w:hAnsi="Times New Roman" w:cs="Times New Roman"/>
            <w:sz w:val="20"/>
            <w:szCs w:val="24"/>
            <w:lang w:val="en-GB" w:eastAsia="ar-SA"/>
          </w:rPr>
          <w:t xml:space="preserve">[an instance of E90 Symbolic Object </w:t>
        </w:r>
      </w:ins>
      <w:r w:rsidRPr="0025766C">
        <w:rPr>
          <w:rFonts w:ascii="Times New Roman" w:eastAsia="Times New Roman" w:hAnsi="Times New Roman" w:cs="Times New Roman"/>
          <w:sz w:val="20"/>
          <w:szCs w:val="24"/>
          <w:lang w:val="en-GB" w:eastAsia="ar-SA"/>
        </w:rPr>
        <w:t>indicating the Nigerian ISBN Agency</w:t>
      </w:r>
      <w:ins w:id="552" w:author="Patrick LE BOEUF" w:date="2017-12-02T18:08:00Z">
        <w:r w:rsidR="00700E74">
          <w:rPr>
            <w:rFonts w:ascii="Times New Roman" w:eastAsia="Times New Roman" w:hAnsi="Times New Roman" w:cs="Times New Roman"/>
            <w:sz w:val="20"/>
            <w:szCs w:val="24"/>
            <w:lang w:val="en-GB" w:eastAsia="ar-SA"/>
          </w:rPr>
          <w:t>]</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53" w:author="Patrick LE BOEUF" w:date="2017-12-02T18:08:00Z">
        <w:r w:rsidRPr="0025766C" w:rsidDel="00700E74">
          <w:rPr>
            <w:rFonts w:ascii="Times New Roman" w:eastAsia="Times New Roman" w:hAnsi="Times New Roman" w:cs="Times New Roman"/>
            <w:i/>
            <w:sz w:val="20"/>
            <w:szCs w:val="24"/>
            <w:lang w:val="en-GB" w:eastAsia="ar-SA"/>
          </w:rPr>
          <w:delText>consists of</w:delText>
        </w:r>
      </w:del>
      <w:ins w:id="554" w:author="Patrick LE BOEUF" w:date="2017-12-02T18:08:00Z">
        <w:r w:rsidR="00700E74">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‘002’ (E90) </w:t>
      </w:r>
      <w:ins w:id="555" w:author="Patrick LE BOEUF" w:date="2017-12-02T18:09:00Z">
        <w:r w:rsidR="00700E74">
          <w:rPr>
            <w:rFonts w:ascii="Times New Roman" w:eastAsia="Times New Roman" w:hAnsi="Times New Roman" w:cs="Times New Roman"/>
            <w:sz w:val="20"/>
            <w:szCs w:val="24"/>
            <w:lang w:val="en-GB" w:eastAsia="ar-SA"/>
          </w:rPr>
          <w:t xml:space="preserve">[an instance of E90 </w:t>
        </w:r>
        <w:proofErr w:type="spellStart"/>
        <w:r w:rsidR="00700E74">
          <w:rPr>
            <w:rFonts w:ascii="Times New Roman" w:eastAsia="Times New Roman" w:hAnsi="Times New Roman" w:cs="Times New Roman"/>
            <w:sz w:val="20"/>
            <w:szCs w:val="24"/>
            <w:lang w:val="en-GB" w:eastAsia="ar-SA"/>
          </w:rPr>
          <w:t>Symbolkic</w:t>
        </w:r>
        <w:proofErr w:type="spellEnd"/>
        <w:r w:rsidR="00700E74">
          <w:rPr>
            <w:rFonts w:ascii="Times New Roman" w:eastAsia="Times New Roman" w:hAnsi="Times New Roman" w:cs="Times New Roman"/>
            <w:sz w:val="20"/>
            <w:szCs w:val="24"/>
            <w:lang w:val="en-GB" w:eastAsia="ar-SA"/>
          </w:rPr>
          <w:t xml:space="preserve"> Object </w:t>
        </w:r>
      </w:ins>
      <w:r w:rsidRPr="0025766C">
        <w:rPr>
          <w:rFonts w:ascii="Times New Roman" w:eastAsia="Times New Roman" w:hAnsi="Times New Roman" w:cs="Times New Roman"/>
          <w:sz w:val="20"/>
          <w:szCs w:val="24"/>
          <w:lang w:val="en-GB" w:eastAsia="ar-SA"/>
        </w:rPr>
        <w:t>indicating the Nigerian Institute of International Affairs</w:t>
      </w:r>
      <w:ins w:id="556" w:author="Patrick LE BOEUF" w:date="2017-12-02T18:09:00Z">
        <w:r w:rsidR="00C90344">
          <w:rPr>
            <w:rFonts w:ascii="Times New Roman" w:eastAsia="Times New Roman" w:hAnsi="Times New Roman" w:cs="Times New Roman"/>
            <w:sz w:val="20"/>
            <w:szCs w:val="24"/>
            <w:lang w:val="en-GB" w:eastAsia="ar-SA"/>
          </w:rPr>
          <w:t>]</w:t>
        </w:r>
      </w:ins>
      <w:r w:rsidRPr="0025766C">
        <w:rPr>
          <w:rFonts w:ascii="Times New Roman" w:eastAsia="Times New Roman" w:hAnsi="Times New Roman" w:cs="Times New Roman"/>
          <w:sz w:val="20"/>
          <w:szCs w:val="24"/>
          <w:lang w:val="en-GB" w:eastAsia="ar-SA"/>
        </w:rPr>
        <w:t xml:space="preserve">, </w:t>
      </w:r>
      <w:r w:rsidRPr="0025766C">
        <w:rPr>
          <w:rFonts w:ascii="Times New Roman" w:eastAsia="Times New Roman" w:hAnsi="Times New Roman" w:cs="Times New Roman"/>
          <w:i/>
          <w:sz w:val="20"/>
          <w:szCs w:val="24"/>
          <w:lang w:val="en-GB" w:eastAsia="ar-SA"/>
        </w:rPr>
        <w:t xml:space="preserve">R8 </w:t>
      </w:r>
      <w:del w:id="557" w:author="Patrick LE BOEUF" w:date="2017-12-02T18:09:00Z">
        <w:r w:rsidRPr="0025766C" w:rsidDel="00C90344">
          <w:rPr>
            <w:rFonts w:ascii="Times New Roman" w:eastAsia="Times New Roman" w:hAnsi="Times New Roman" w:cs="Times New Roman"/>
            <w:i/>
            <w:sz w:val="20"/>
            <w:szCs w:val="24"/>
            <w:lang w:val="en-GB" w:eastAsia="ar-SA"/>
          </w:rPr>
          <w:delText>consists of</w:delText>
        </w:r>
      </w:del>
      <w:ins w:id="558" w:author="Patrick LE BOEUF" w:date="2017-12-02T18:09:00Z">
        <w:r w:rsidR="00C90344">
          <w:rPr>
            <w:rFonts w:ascii="Times New Roman" w:eastAsia="Times New Roman" w:hAnsi="Times New Roman" w:cs="Times New Roman"/>
            <w:i/>
            <w:sz w:val="20"/>
            <w:szCs w:val="24"/>
            <w:lang w:val="en-GB" w:eastAsia="ar-SA"/>
          </w:rPr>
          <w:t>combines</w:t>
        </w:r>
      </w:ins>
      <w:r w:rsidRPr="0025766C">
        <w:rPr>
          <w:rFonts w:ascii="Times New Roman" w:eastAsia="Times New Roman" w:hAnsi="Times New Roman" w:cs="Times New Roman"/>
          <w:sz w:val="20"/>
          <w:szCs w:val="24"/>
          <w:lang w:val="en-GB" w:eastAsia="ar-SA"/>
        </w:rPr>
        <w:t xml:space="preserve"> ‘002’ (E90) </w:t>
      </w:r>
      <w:ins w:id="559" w:author="Patrick LE BOEUF" w:date="2017-12-02T18:09:00Z">
        <w:r w:rsidR="00C90344">
          <w:rPr>
            <w:rFonts w:ascii="Times New Roman" w:eastAsia="Times New Roman" w:hAnsi="Times New Roman" w:cs="Times New Roman"/>
            <w:sz w:val="20"/>
            <w:szCs w:val="24"/>
            <w:lang w:val="en-GB" w:eastAsia="ar-SA"/>
          </w:rPr>
          <w:t xml:space="preserve">[an instance of E90 Symbolic Object </w:t>
        </w:r>
      </w:ins>
      <w:r w:rsidRPr="0025766C">
        <w:rPr>
          <w:rFonts w:ascii="Times New Roman" w:eastAsia="Times New Roman" w:hAnsi="Times New Roman" w:cs="Times New Roman"/>
          <w:sz w:val="20"/>
          <w:szCs w:val="24"/>
          <w:lang w:val="en-GB" w:eastAsia="ar-SA"/>
        </w:rPr>
        <w:t>used for the publication entitled ‘Nigeria’s international economic relations’</w:t>
      </w:r>
      <w:ins w:id="560" w:author="Patrick LE BOEUF" w:date="2017-12-02T18:09:00Z">
        <w:r w:rsidR="00C90344">
          <w:rPr>
            <w:rFonts w:ascii="Times New Roman" w:eastAsia="Times New Roman" w:hAnsi="Times New Roman" w:cs="Times New Roman"/>
            <w:sz w:val="20"/>
            <w:szCs w:val="24"/>
            <w:lang w:val="en-GB" w:eastAsia="ar-SA"/>
          </w:rPr>
          <w:t>]</w:t>
        </w:r>
      </w:ins>
      <w:r w:rsidRPr="0025766C">
        <w:rPr>
          <w:rFonts w:ascii="Times New Roman" w:eastAsia="Times New Roman" w:hAnsi="Times New Roman" w:cs="Times New Roman"/>
          <w:sz w:val="20"/>
          <w:szCs w:val="24"/>
          <w:lang w:val="en-GB" w:eastAsia="ar-SA"/>
        </w:rPr>
        <w:t xml:space="preserve">, and </w:t>
      </w:r>
      <w:r w:rsidRPr="0025766C">
        <w:rPr>
          <w:rFonts w:ascii="Times New Roman" w:eastAsia="Times New Roman" w:hAnsi="Times New Roman" w:cs="Times New Roman"/>
          <w:i/>
          <w:iCs/>
          <w:sz w:val="20"/>
          <w:szCs w:val="24"/>
          <w:lang w:val="en-GB" w:eastAsia="ar-SA"/>
        </w:rPr>
        <w:t xml:space="preserve">R8 </w:t>
      </w:r>
      <w:del w:id="561" w:author="Patrick LE BOEUF" w:date="2017-12-02T18:09:00Z">
        <w:r w:rsidRPr="0025766C" w:rsidDel="00C90344">
          <w:rPr>
            <w:rFonts w:ascii="Times New Roman" w:eastAsia="Times New Roman" w:hAnsi="Times New Roman" w:cs="Times New Roman"/>
            <w:i/>
            <w:iCs/>
            <w:sz w:val="20"/>
            <w:szCs w:val="24"/>
            <w:lang w:val="en-GB" w:eastAsia="ar-SA"/>
          </w:rPr>
          <w:delText>consists of</w:delText>
        </w:r>
      </w:del>
      <w:ins w:id="562" w:author="Patrick LE BOEUF" w:date="2017-12-02T18:09:00Z">
        <w:r w:rsidR="00C90344">
          <w:rPr>
            <w:rFonts w:ascii="Times New Roman" w:eastAsia="Times New Roman" w:hAnsi="Times New Roman" w:cs="Times New Roman"/>
            <w:i/>
            <w:iCs/>
            <w:sz w:val="20"/>
            <w:szCs w:val="24"/>
            <w:lang w:val="en-GB" w:eastAsia="ar-SA"/>
          </w:rPr>
          <w:t>combines</w:t>
        </w:r>
      </w:ins>
      <w:r w:rsidRPr="0025766C">
        <w:rPr>
          <w:rFonts w:ascii="Times New Roman" w:eastAsia="Times New Roman" w:hAnsi="Times New Roman" w:cs="Times New Roman"/>
          <w:sz w:val="20"/>
          <w:szCs w:val="24"/>
          <w:lang w:val="en-GB" w:eastAsia="ar-SA"/>
        </w:rPr>
        <w:t xml:space="preserve"> ‘0’ (E90)</w:t>
      </w:r>
      <w:ins w:id="563" w:author="Patrick LE BOEUF" w:date="2017-12-02T18:09:00Z">
        <w:r w:rsidR="00C90344">
          <w:rPr>
            <w:rFonts w:ascii="Times New Roman" w:eastAsia="Times New Roman" w:hAnsi="Times New Roman" w:cs="Times New Roman"/>
            <w:sz w:val="20"/>
            <w:szCs w:val="24"/>
            <w:lang w:val="en-GB" w:eastAsia="ar-SA"/>
          </w:rPr>
          <w:t xml:space="preserve"> [an instance of E90 Symbolic Object that constitutes the control character for this ISBN]</w:t>
        </w:r>
      </w:ins>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r w:rsidRPr="00E05E38">
        <w:rPr>
          <w:rFonts w:ascii="Arial" w:eastAsia="Times New Roman" w:hAnsi="Arial" w:cs="Times New Roman"/>
          <w:b/>
          <w:bCs/>
          <w:i/>
          <w:sz w:val="24"/>
          <w:szCs w:val="24"/>
          <w:lang w:val="en-GB" w:eastAsia="ar-SA"/>
        </w:rPr>
        <w:t xml:space="preserve">R37 states as </w:t>
      </w:r>
      <w:proofErr w:type="spellStart"/>
      <w:r w:rsidRPr="00E05E38">
        <w:rPr>
          <w:rFonts w:ascii="Arial" w:eastAsia="Times New Roman" w:hAnsi="Arial" w:cs="Times New Roman"/>
          <w:b/>
          <w:bCs/>
          <w:i/>
          <w:sz w:val="24"/>
          <w:szCs w:val="24"/>
          <w:lang w:val="en-GB" w:eastAsia="ar-SA"/>
        </w:rPr>
        <w:t>nomen</w:t>
      </w:r>
      <w:proofErr w:type="spellEnd"/>
      <w:r w:rsidRPr="00E05E38">
        <w:rPr>
          <w:rFonts w:ascii="Arial" w:eastAsia="Times New Roman" w:hAnsi="Arial" w:cs="Times New Roman"/>
          <w:b/>
          <w:bCs/>
          <w:i/>
          <w:sz w:val="24"/>
          <w:szCs w:val="24"/>
          <w:lang w:val="en-GB" w:eastAsia="ar-SA"/>
        </w:rPr>
        <w:t xml:space="preserve"> (is stated as </w:t>
      </w:r>
      <w:proofErr w:type="spellStart"/>
      <w:r w:rsidRPr="00E05E38">
        <w:rPr>
          <w:rFonts w:ascii="Arial" w:eastAsia="Times New Roman" w:hAnsi="Arial" w:cs="Times New Roman"/>
          <w:b/>
          <w:bCs/>
          <w:i/>
          <w:sz w:val="24"/>
          <w:szCs w:val="24"/>
          <w:lang w:val="en-GB" w:eastAsia="ar-SA"/>
        </w:rPr>
        <w:t>nomen</w:t>
      </w:r>
      <w:proofErr w:type="spellEnd"/>
      <w:r w:rsidRPr="00E05E38">
        <w:rPr>
          <w:rFonts w:ascii="Arial" w:eastAsia="Times New Roman" w:hAnsi="Arial" w:cs="Times New Roman"/>
          <w:b/>
          <w:bCs/>
          <w:i/>
          <w:sz w:val="24"/>
          <w:szCs w:val="24"/>
          <w:lang w:val="en-GB" w:eastAsia="ar-SA"/>
        </w:rPr>
        <w:t xml:space="preserve"> in)</w:t>
      </w:r>
      <w:bookmarkEnd w:id="481"/>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35_Nomen_Use"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F13_Name" w:history="1">
        <w:r w:rsidRPr="00E05E38">
          <w:rPr>
            <w:rFonts w:ascii="Times New Roman" w:eastAsia="Times New Roman" w:hAnsi="Times New Roman" w:cs="Times New Roman"/>
            <w:color w:val="0000FF"/>
            <w:sz w:val="20"/>
            <w:szCs w:val="24"/>
            <w:u w:val="single"/>
            <w:lang w:val="en-GB" w:eastAsia="ar-SA"/>
          </w:rPr>
          <w:t>F12</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89_Propositional_Object" w:history="1">
        <w:r w:rsidRPr="00E05E38">
          <w:rPr>
            <w:rFonts w:ascii="Times New Roman" w:eastAsia="Times New Roman" w:hAnsi="Times New Roman" w:cs="Times New Roman"/>
            <w:color w:val="0000FF"/>
            <w:sz w:val="20"/>
            <w:szCs w:val="24"/>
            <w:u w:val="single"/>
            <w:lang w:val="en-GB" w:eastAsia="ar-SA"/>
          </w:rPr>
          <w:t>E89</w:t>
        </w:r>
      </w:hyperlink>
      <w:r w:rsidRPr="00E05E38">
        <w:rPr>
          <w:rFonts w:ascii="Times New Roman" w:eastAsia="Times New Roman" w:hAnsi="Times New Roman" w:cs="Times New Roman"/>
          <w:sz w:val="20"/>
          <w:szCs w:val="24"/>
          <w:lang w:val="en-GB" w:eastAsia="ar-SA"/>
        </w:rPr>
        <w:t xml:space="preserve"> Propositional Object. </w:t>
      </w:r>
      <w:hyperlink w:anchor="_P67_refers_to" w:history="1">
        <w:r w:rsidRPr="00E05E38">
          <w:rPr>
            <w:rFonts w:ascii="Times New Roman" w:eastAsia="Times New Roman" w:hAnsi="Times New Roman" w:cs="Times New Roman"/>
            <w:color w:val="0000FF"/>
            <w:sz w:val="20"/>
            <w:szCs w:val="24"/>
            <w:u w:val="single"/>
            <w:lang w:val="en-GB" w:eastAsia="ar-SA"/>
          </w:rPr>
          <w:t>P67</w:t>
        </w:r>
      </w:hyperlink>
      <w:r w:rsidRPr="00E05E38">
        <w:rPr>
          <w:rFonts w:ascii="Times New Roman" w:eastAsia="Times New Roman" w:hAnsi="Times New Roman" w:cs="Times New Roman"/>
          <w:sz w:val="20"/>
          <w:szCs w:val="24"/>
          <w:lang w:val="en-GB" w:eastAsia="ar-SA"/>
        </w:rPr>
        <w:t xml:space="preserve"> refers to</w:t>
      </w:r>
      <w:r w:rsidRPr="00E05E38">
        <w:rPr>
          <w:rFonts w:ascii="Times New Roman" w:eastAsia="Times New Roman" w:hAnsi="Times New Roman" w:cs="Times New Roman"/>
          <w:sz w:val="20"/>
          <w:szCs w:val="20"/>
          <w:lang w:val="en-GB" w:eastAsia="ar-SA"/>
        </w:rPr>
        <w:t xml:space="preserve"> (is referred to by</w:t>
      </w:r>
      <w:r w:rsidRPr="00E05E38">
        <w:rPr>
          <w:rFonts w:ascii="Times New Roman" w:eastAsia="Times New Roman" w:hAnsi="Times New Roman" w:cs="Times New Roman"/>
          <w:b/>
          <w:bCs/>
          <w:sz w:val="20"/>
          <w:szCs w:val="20"/>
          <w:lang w:val="en-GB" w:eastAsia="ar-SA"/>
        </w:rPr>
        <w:t xml:space="preserve">): </w:t>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(1,1:0,n)</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with the instance of F12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for which it declares usage.</w:t>
      </w:r>
    </w:p>
    <w:p w:rsidR="00C80AB5" w:rsidRPr="0087428C" w:rsidRDefault="00E05E38" w:rsidP="00E05E38">
      <w:pPr>
        <w:widowControl w:val="0"/>
        <w:suppressAutoHyphens/>
        <w:autoSpaceDE w:val="0"/>
        <w:spacing w:after="120" w:line="240" w:lineRule="auto"/>
        <w:ind w:left="1559" w:hanging="1559"/>
        <w:jc w:val="both"/>
        <w:rPr>
          <w:ins w:id="564" w:author="Patrick LE BOEUF" w:date="2017-12-02T17:26: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d="565" w:author="Patrick LE BOEUF" w:date="2017-12-02T18:11:00Z">
        <w:r w:rsidR="00C90344" w:rsidRPr="00E05E38">
          <w:rPr>
            <w:rFonts w:ascii="Times New Roman" w:eastAsia="Times New Roman" w:hAnsi="Times New Roman" w:cs="Times New Roman"/>
            <w:sz w:val="20"/>
            <w:szCs w:val="24"/>
            <w:lang w:val="en-GB" w:eastAsia="ar-SA"/>
          </w:rPr>
          <w:t>‘</w:t>
        </w:r>
      </w:ins>
      <w:ins w:id="566" w:author="Patrick LE BOEUF" w:date="2017-12-02T17:26:00Z">
        <w:r w:rsidR="0087428C" w:rsidRPr="00C976C7">
          <w:rPr>
            <w:rFonts w:ascii="Times New Roman" w:eastAsia="Times New Roman" w:hAnsi="Times New Roman" w:cs="Times New Roman"/>
            <w:sz w:val="20"/>
            <w:szCs w:val="24"/>
            <w:lang w:val="en-GB" w:eastAsia="ar-SA"/>
          </w:rPr>
          <w:t>Definition of 'poison'</w:t>
        </w:r>
      </w:ins>
      <w:ins w:id="567" w:author="Patrick LE BOEUF" w:date="2017-12-02T18:11:00Z">
        <w:r w:rsidR="00C90344">
          <w:rPr>
            <w:rFonts w:ascii="Times New Roman" w:eastAsia="Times New Roman" w:hAnsi="Times New Roman" w:cs="Times New Roman"/>
            <w:sz w:val="20"/>
            <w:szCs w:val="24"/>
            <w:lang w:val="en-GB" w:eastAsia="ar-SA"/>
          </w:rPr>
          <w:t xml:space="preserve"> </w:t>
        </w:r>
        <w:r w:rsidR="00C90344" w:rsidRPr="00E05E38">
          <w:rPr>
            <w:rFonts w:ascii="Times New Roman" w:eastAsia="Times New Roman" w:hAnsi="Times New Roman" w:cs="Times New Roman"/>
            <w:sz w:val="20"/>
            <w:szCs w:val="24"/>
            <w:lang w:val="en-GB" w:eastAsia="ar-SA"/>
          </w:rPr>
          <w:t>’</w:t>
        </w:r>
      </w:ins>
      <w:ins w:id="568" w:author="Patrick LE BOEUF" w:date="2017-12-02T17:26:00Z">
        <w:r w:rsidR="0087428C">
          <w:rPr>
            <w:rFonts w:ascii="Times New Roman" w:eastAsia="Times New Roman" w:hAnsi="Times New Roman" w:cs="Times New Roman"/>
            <w:sz w:val="20"/>
            <w:szCs w:val="24"/>
            <w:lang w:val="en-GB" w:eastAsia="ar-SA"/>
          </w:rPr>
          <w:t>…</w:t>
        </w:r>
      </w:ins>
      <w:ins w:id="569" w:author="Patrick LE BOEUF" w:date="2017-12-02T18:11:00Z">
        <w:r w:rsidR="00C90344" w:rsidRPr="00E05E38">
          <w:rPr>
            <w:rFonts w:ascii="Times New Roman" w:eastAsia="Times New Roman" w:hAnsi="Times New Roman" w:cs="Times New Roman"/>
            <w:sz w:val="20"/>
            <w:szCs w:val="24"/>
            <w:lang w:val="en-GB" w:eastAsia="ar-SA"/>
          </w:rPr>
          <w:t>‘</w:t>
        </w:r>
      </w:ins>
      <w:ins w:id="570" w:author="Patrick LE BOEUF" w:date="2017-12-02T17:26:00Z">
        <w:r w:rsidR="0087428C" w:rsidRPr="00C976C7">
          <w:rPr>
            <w:rFonts w:ascii="Times New Roman" w:eastAsia="Times New Roman" w:hAnsi="Times New Roman" w:cs="Times New Roman"/>
            <w:sz w:val="20"/>
            <w:szCs w:val="24"/>
            <w:lang w:val="en-GB" w:eastAsia="ar-SA"/>
          </w:rPr>
          <w:t>1. variable noun</w:t>
        </w:r>
        <w:r w:rsidR="0087428C">
          <w:rPr>
            <w:rFonts w:ascii="Times New Roman" w:eastAsia="Times New Roman" w:hAnsi="Times New Roman" w:cs="Times New Roman"/>
            <w:sz w:val="20"/>
            <w:szCs w:val="24"/>
            <w:lang w:val="en-GB" w:eastAsia="ar-SA"/>
          </w:rPr>
          <w:t xml:space="preserve">: </w:t>
        </w:r>
        <w:r w:rsidR="0087428C" w:rsidRPr="00C976C7">
          <w:rPr>
            <w:rFonts w:ascii="Times New Roman" w:eastAsia="Times New Roman" w:hAnsi="Times New Roman" w:cs="Times New Roman"/>
            <w:sz w:val="20"/>
            <w:szCs w:val="24"/>
            <w:lang w:val="en-GB" w:eastAsia="ar-SA"/>
          </w:rPr>
          <w:t>Poison is a substance that harms or kills people or animals if they swallow it or absorb it.</w:t>
        </w:r>
      </w:ins>
      <w:ins w:id="571" w:author="Patrick LE BOEUF" w:date="2017-12-02T18:11:00Z">
        <w:r w:rsidR="00C90344" w:rsidRPr="00E05E38">
          <w:rPr>
            <w:rFonts w:ascii="Times New Roman" w:eastAsia="Times New Roman" w:hAnsi="Times New Roman" w:cs="Times New Roman"/>
            <w:sz w:val="20"/>
            <w:szCs w:val="24"/>
            <w:lang w:val="en-GB" w:eastAsia="ar-SA"/>
          </w:rPr>
          <w:t>’</w:t>
        </w:r>
      </w:ins>
      <w:ins w:id="572" w:author="Patrick LE BOEUF" w:date="2017-12-02T17:26:00Z">
        <w:r w:rsidR="0087428C">
          <w:rPr>
            <w:rFonts w:ascii="Times New Roman" w:eastAsia="Times New Roman" w:hAnsi="Times New Roman" w:cs="Times New Roman"/>
            <w:sz w:val="20"/>
            <w:szCs w:val="24"/>
            <w:lang w:val="en-GB" w:eastAsia="ar-SA"/>
          </w:rPr>
          <w:t xml:space="preserve"> [Part of the definition of the English term 'poison' from the Collins English dictionary, </w:t>
        </w:r>
        <w:r w:rsidR="0087428C">
          <w:rPr>
            <w:rFonts w:ascii="Times New Roman" w:eastAsia="Times New Roman" w:hAnsi="Times New Roman" w:cs="Times New Roman"/>
            <w:sz w:val="20"/>
            <w:szCs w:val="24"/>
            <w:lang w:val="en-GB" w:eastAsia="ar-SA"/>
          </w:rPr>
          <w:fldChar w:fldCharType="begin"/>
        </w:r>
        <w:r w:rsidR="0087428C">
          <w:rPr>
            <w:rFonts w:ascii="Times New Roman" w:eastAsia="Times New Roman" w:hAnsi="Times New Roman" w:cs="Times New Roman"/>
            <w:sz w:val="20"/>
            <w:szCs w:val="24"/>
            <w:lang w:val="en-GB" w:eastAsia="ar-SA"/>
          </w:rPr>
          <w:instrText xml:space="preserve"> HYPERLINK "</w:instrText>
        </w:r>
        <w:r w:rsidR="0087428C" w:rsidRPr="00C976C7">
          <w:rPr>
            <w:rFonts w:ascii="Times New Roman" w:eastAsia="Times New Roman" w:hAnsi="Times New Roman" w:cs="Times New Roman"/>
            <w:sz w:val="20"/>
            <w:szCs w:val="24"/>
            <w:lang w:val="en-GB" w:eastAsia="ar-SA"/>
          </w:rPr>
          <w:instrText>https://www.collinsdictionary.com/dictionary/english/poison</w:instrText>
        </w:r>
        <w:r w:rsidR="0087428C">
          <w:rPr>
            <w:rFonts w:ascii="Times New Roman" w:eastAsia="Times New Roman" w:hAnsi="Times New Roman" w:cs="Times New Roman"/>
            <w:sz w:val="20"/>
            <w:szCs w:val="24"/>
            <w:lang w:val="en-GB" w:eastAsia="ar-SA"/>
          </w:rPr>
          <w:instrText xml:space="preserve">" </w:instrText>
        </w:r>
        <w:r w:rsidR="0087428C">
          <w:rPr>
            <w:rFonts w:ascii="Times New Roman" w:eastAsia="Times New Roman" w:hAnsi="Times New Roman" w:cs="Times New Roman"/>
            <w:sz w:val="20"/>
            <w:szCs w:val="24"/>
            <w:lang w:val="en-GB" w:eastAsia="ar-SA"/>
          </w:rPr>
          <w:fldChar w:fldCharType="separate"/>
        </w:r>
        <w:r w:rsidR="0087428C" w:rsidRPr="00687805">
          <w:rPr>
            <w:rStyle w:val="Lienhypertexte"/>
            <w:rFonts w:ascii="Times New Roman" w:eastAsia="Times New Roman" w:hAnsi="Times New Roman"/>
            <w:szCs w:val="24"/>
            <w:lang w:val="en-GB" w:eastAsia="ar-SA"/>
          </w:rPr>
          <w:t>https://www.collinsdictionary.com/dictionary/english/poison</w:t>
        </w:r>
        <w:r w:rsidR="0087428C">
          <w:rPr>
            <w:rFonts w:ascii="Times New Roman" w:eastAsia="Times New Roman" w:hAnsi="Times New Roman" w:cs="Times New Roman"/>
            <w:sz w:val="20"/>
            <w:szCs w:val="24"/>
            <w:lang w:val="en-GB" w:eastAsia="ar-SA"/>
          </w:rPr>
          <w:fldChar w:fldCharType="end"/>
        </w:r>
        <w:r w:rsidR="0087428C">
          <w:rPr>
            <w:rFonts w:ascii="Times New Roman" w:eastAsia="Times New Roman" w:hAnsi="Times New Roman" w:cs="Times New Roman"/>
            <w:sz w:val="20"/>
            <w:szCs w:val="24"/>
            <w:lang w:val="en-GB" w:eastAsia="ar-SA"/>
          </w:rPr>
          <w:t>, as of 2 December 2017]</w:t>
        </w:r>
      </w:ins>
      <w:ins w:id="573" w:author="Patrick LE BOEUF" w:date="2017-12-02T17:27:00Z">
        <w:r w:rsidR="0087428C">
          <w:rPr>
            <w:rFonts w:ascii="Times New Roman" w:eastAsia="Times New Roman" w:hAnsi="Times New Roman" w:cs="Times New Roman"/>
            <w:sz w:val="20"/>
            <w:szCs w:val="24"/>
            <w:lang w:val="en-GB" w:eastAsia="ar-SA"/>
          </w:rPr>
          <w:t xml:space="preserve"> </w:t>
        </w:r>
        <w:r w:rsidR="0087428C">
          <w:rPr>
            <w:rFonts w:ascii="Times New Roman" w:eastAsia="Times New Roman" w:hAnsi="Times New Roman" w:cs="Times New Roman"/>
            <w:i/>
            <w:sz w:val="20"/>
            <w:szCs w:val="24"/>
            <w:lang w:val="en-GB" w:eastAsia="ar-SA"/>
          </w:rPr>
          <w:t xml:space="preserve">R37 states as </w:t>
        </w:r>
        <w:proofErr w:type="spellStart"/>
        <w:r w:rsidR="0087428C">
          <w:rPr>
            <w:rFonts w:ascii="Times New Roman" w:eastAsia="Times New Roman" w:hAnsi="Times New Roman" w:cs="Times New Roman"/>
            <w:i/>
            <w:sz w:val="20"/>
            <w:szCs w:val="24"/>
            <w:lang w:val="en-GB" w:eastAsia="ar-SA"/>
          </w:rPr>
          <w:t>nomen</w:t>
        </w:r>
        <w:proofErr w:type="spellEnd"/>
        <w:r w:rsidR="0087428C">
          <w:rPr>
            <w:rFonts w:ascii="Times New Roman" w:eastAsia="Times New Roman" w:hAnsi="Times New Roman" w:cs="Times New Roman"/>
            <w:sz w:val="20"/>
            <w:szCs w:val="24"/>
            <w:lang w:val="en-GB" w:eastAsia="ar-SA"/>
          </w:rPr>
          <w:t xml:space="preserve"> the English term 'poison' (F12)</w:t>
        </w:r>
      </w:ins>
    </w:p>
    <w:p w:rsidR="00E05E38" w:rsidRPr="00E05E38" w:rsidRDefault="00E05E38" w:rsidP="00C80AB5">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‘PTBNP|20891’…‘200 1‎‡a  Whitman,‏ ‎‡b  Walt,‏ ‎‡f  1819-1892‏’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UNIMARC format] (F35) </w:t>
      </w:r>
      <w:r w:rsidRPr="00E05E38">
        <w:rPr>
          <w:rFonts w:ascii="Times New Roman" w:eastAsia="Times New Roman" w:hAnsi="Times New Roman" w:cs="Times New Roman"/>
          <w:i/>
          <w:iCs/>
          <w:sz w:val="20"/>
          <w:szCs w:val="24"/>
          <w:lang w:val="en-GB" w:eastAsia="ar-SA"/>
        </w:rPr>
        <w:t xml:space="preserve">R37 states as </w:t>
      </w:r>
      <w:proofErr w:type="spellStart"/>
      <w:r w:rsidRPr="00E05E38">
        <w:rPr>
          <w:rFonts w:ascii="Times New Roman" w:eastAsia="Times New Roman" w:hAnsi="Times New Roman" w:cs="Times New Roman"/>
          <w:i/>
          <w:iCs/>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‘Whitman, Walt (1819-1892)’ (</w:t>
      </w:r>
      <w:del w:id="574" w:author="Patrick LE BOEUF" w:date="2017-12-02T17:27:00Z">
        <w:r w:rsidRPr="00E05E38" w:rsidDel="0087428C">
          <w:rPr>
            <w:rFonts w:ascii="Times New Roman" w:eastAsia="Times New Roman" w:hAnsi="Times New Roman" w:cs="Times New Roman"/>
            <w:sz w:val="20"/>
            <w:szCs w:val="24"/>
            <w:lang w:val="en-GB" w:eastAsia="ar-SA"/>
          </w:rPr>
          <w:delText>F50</w:delText>
        </w:r>
      </w:del>
      <w:ins w:id="575" w:author="Patrick LE BOEUF" w:date="2017-12-02T17:27:00Z">
        <w:r w:rsidR="0087428C" w:rsidRPr="00E05E38">
          <w:rPr>
            <w:rFonts w:ascii="Times New Roman" w:eastAsia="Times New Roman" w:hAnsi="Times New Roman" w:cs="Times New Roman"/>
            <w:sz w:val="20"/>
            <w:szCs w:val="24"/>
            <w:lang w:val="en-GB" w:eastAsia="ar-SA"/>
          </w:rPr>
          <w:t>F</w:t>
        </w:r>
        <w:r w:rsidR="0087428C">
          <w:rPr>
            <w:rFonts w:ascii="Times New Roman" w:eastAsia="Times New Roman" w:hAnsi="Times New Roman" w:cs="Times New Roman"/>
            <w:sz w:val="20"/>
            <w:szCs w:val="24"/>
            <w:lang w:val="en-GB" w:eastAsia="ar-SA"/>
          </w:rPr>
          <w:t>12</w:t>
        </w:r>
      </w:ins>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lastRenderedPageBreak/>
        <w:t xml:space="preserve">‘001  FRBNF120864715’…‘100  $w.0..ba....$aDu$mFu$d0712-0770’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 xml:space="preserve">R37 states as </w:t>
      </w:r>
      <w:proofErr w:type="spellStart"/>
      <w:r w:rsidRPr="00E05E38">
        <w:rPr>
          <w:rFonts w:ascii="Times New Roman" w:eastAsia="Times New Roman" w:hAnsi="Times New Roman" w:cs="Times New Roman"/>
          <w:i/>
          <w:iCs/>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‘Du, Fu (0712-0770)’ (</w:t>
      </w:r>
      <w:del w:id="576" w:author="Patrick LE BOEUF" w:date="2017-12-02T17:27:00Z">
        <w:r w:rsidRPr="00E05E38" w:rsidDel="0087428C">
          <w:rPr>
            <w:rFonts w:ascii="Times New Roman" w:eastAsia="Times New Roman" w:hAnsi="Times New Roman" w:cs="Times New Roman"/>
            <w:sz w:val="20"/>
            <w:szCs w:val="24"/>
            <w:lang w:val="en-GB" w:eastAsia="ar-SA"/>
          </w:rPr>
          <w:delText>F50</w:delText>
        </w:r>
      </w:del>
      <w:ins w:id="577" w:author="Patrick LE BOEUF" w:date="2017-12-02T17:27:00Z">
        <w:r w:rsidR="0087428C" w:rsidRPr="00E05E38">
          <w:rPr>
            <w:rFonts w:ascii="Times New Roman" w:eastAsia="Times New Roman" w:hAnsi="Times New Roman" w:cs="Times New Roman"/>
            <w:sz w:val="20"/>
            <w:szCs w:val="24"/>
            <w:lang w:val="en-GB" w:eastAsia="ar-SA"/>
          </w:rPr>
          <w:t>F</w:t>
        </w:r>
        <w:r w:rsidR="0087428C">
          <w:rPr>
            <w:rFonts w:ascii="Times New Roman" w:eastAsia="Times New Roman" w:hAnsi="Times New Roman" w:cs="Times New Roman"/>
            <w:sz w:val="20"/>
            <w:szCs w:val="24"/>
            <w:lang w:val="en-GB" w:eastAsia="ar-SA"/>
          </w:rPr>
          <w:t>12</w:t>
        </w:r>
      </w:ins>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‘001  FRBNF119547493’…‘100  w.0..barus.$aGončarova$mNatal</w:t>
      </w:r>
      <w:r w:rsidRPr="00E05E38">
        <w:rPr>
          <w:rFonts w:ascii="Arial Unicode MS" w:eastAsia="Arial Unicode MS" w:hAnsi="Arial Unicode MS" w:cs="Arial Unicode MS"/>
          <w:sz w:val="20"/>
          <w:szCs w:val="24"/>
          <w:lang w:val="en-GB" w:eastAsia="ar-SA"/>
        </w:rPr>
        <w:t>ʹ</w:t>
      </w:r>
      <w:r w:rsidRPr="00E05E38">
        <w:rPr>
          <w:rFonts w:ascii="Times New Roman" w:eastAsia="Times New Roman" w:hAnsi="Times New Roman" w:cs="Times New Roman"/>
          <w:sz w:val="20"/>
          <w:szCs w:val="24"/>
          <w:lang w:val="en-GB" w:eastAsia="ar-SA"/>
        </w:rPr>
        <w:t xml:space="preserve">â Sergeevna$d1881-1962’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 xml:space="preserve">R37 states as </w:t>
      </w:r>
      <w:proofErr w:type="spellStart"/>
      <w:r w:rsidRPr="00E05E38">
        <w:rPr>
          <w:rFonts w:ascii="Times New Roman" w:eastAsia="Times New Roman" w:hAnsi="Times New Roman" w:cs="Times New Roman"/>
          <w:i/>
          <w:iCs/>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Gončarova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Natal</w:t>
      </w:r>
      <w:r w:rsidRPr="00E05E38">
        <w:rPr>
          <w:rFonts w:ascii="Arial Unicode MS" w:eastAsia="Arial Unicode MS" w:hAnsi="Arial Unicode MS" w:cs="Arial Unicode MS"/>
          <w:sz w:val="20"/>
          <w:szCs w:val="24"/>
          <w:lang w:val="en-GB" w:eastAsia="ar-SA"/>
        </w:rPr>
        <w:t>ʹ</w:t>
      </w:r>
      <w:r w:rsidRPr="00E05E38">
        <w:rPr>
          <w:rFonts w:ascii="Times New Roman" w:eastAsia="Times New Roman" w:hAnsi="Times New Roman" w:cs="Times New Roman"/>
          <w:sz w:val="20"/>
          <w:szCs w:val="24"/>
          <w:lang w:val="en-GB" w:eastAsia="ar-SA"/>
        </w:rPr>
        <w:t>â</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Sergeevna</w:t>
      </w:r>
      <w:proofErr w:type="spellEnd"/>
      <w:r w:rsidRPr="00E05E38">
        <w:rPr>
          <w:rFonts w:ascii="Times New Roman" w:eastAsia="Times New Roman" w:hAnsi="Times New Roman" w:cs="Times New Roman"/>
          <w:sz w:val="20"/>
          <w:szCs w:val="24"/>
          <w:lang w:val="en-GB" w:eastAsia="ar-SA"/>
        </w:rPr>
        <w:t xml:space="preserve"> (1881-1962)’ (</w:t>
      </w:r>
      <w:del w:id="578" w:author="Patrick LE BOEUF" w:date="2017-12-02T17:27:00Z">
        <w:r w:rsidRPr="00E05E38" w:rsidDel="0087428C">
          <w:rPr>
            <w:rFonts w:ascii="Times New Roman" w:eastAsia="Times New Roman" w:hAnsi="Times New Roman" w:cs="Times New Roman"/>
            <w:sz w:val="20"/>
            <w:szCs w:val="24"/>
            <w:lang w:val="en-GB" w:eastAsia="ar-SA"/>
          </w:rPr>
          <w:delText>F50</w:delText>
        </w:r>
      </w:del>
      <w:ins w:id="579" w:author="Patrick LE BOEUF" w:date="2017-12-02T17:27:00Z">
        <w:r w:rsidR="0087428C" w:rsidRPr="00E05E38">
          <w:rPr>
            <w:rFonts w:ascii="Times New Roman" w:eastAsia="Times New Roman" w:hAnsi="Times New Roman" w:cs="Times New Roman"/>
            <w:sz w:val="20"/>
            <w:szCs w:val="24"/>
            <w:lang w:val="en-GB" w:eastAsia="ar-SA"/>
          </w:rPr>
          <w:t>F</w:t>
        </w:r>
        <w:r w:rsidR="0087428C">
          <w:rPr>
            <w:rFonts w:ascii="Times New Roman" w:eastAsia="Times New Roman" w:hAnsi="Times New Roman" w:cs="Times New Roman"/>
            <w:sz w:val="20"/>
            <w:szCs w:val="24"/>
            <w:lang w:val="en-GB" w:eastAsia="ar-SA"/>
          </w:rPr>
          <w:t>12</w:t>
        </w:r>
      </w:ins>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‘010 __ |a n 79021736’…‘400 1_</w:t>
      </w:r>
      <w:r w:rsidRPr="00E05E38">
        <w:rPr>
          <w:rFonts w:ascii="Times New Roman" w:eastAsia="Times New Roman" w:hAnsi="Times New Roman" w:cs="Times New Roman"/>
          <w:b/>
          <w:bCs/>
          <w:sz w:val="20"/>
          <w:szCs w:val="24"/>
          <w:lang w:val="en-GB" w:eastAsia="ar-SA"/>
        </w:rPr>
        <w:t> |</w:t>
      </w:r>
      <w:r w:rsidRPr="00E05E38">
        <w:rPr>
          <w:rFonts w:ascii="Times New Roman" w:eastAsia="Times New Roman" w:hAnsi="Times New Roman" w:cs="Times New Roman"/>
          <w:bCs/>
          <w:sz w:val="20"/>
          <w:szCs w:val="24"/>
          <w:lang w:val="en-GB" w:eastAsia="ar-SA"/>
        </w:rPr>
        <w:t>a</w:t>
      </w:r>
      <w:r w:rsidRPr="00E05E38">
        <w:rPr>
          <w:rFonts w:ascii="Times New Roman" w:eastAsia="Times New Roman" w:hAnsi="Times New Roman" w:cs="Times New Roman"/>
          <w:b/>
          <w:bCs/>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Пруст</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Марсель</w:t>
      </w:r>
      <w:proofErr w:type="spellEnd"/>
      <w:r w:rsidRPr="00E05E38">
        <w:rPr>
          <w:rFonts w:ascii="Times New Roman" w:eastAsia="Times New Roman" w:hAnsi="Times New Roman" w:cs="Times New Roman"/>
          <w:sz w:val="20"/>
          <w:szCs w:val="24"/>
          <w:lang w:val="en-GB" w:eastAsia="ar-SA"/>
        </w:rPr>
        <w:t>,</w:t>
      </w:r>
      <w:r w:rsidRPr="00E05E38">
        <w:rPr>
          <w:rFonts w:ascii="Times New Roman" w:eastAsia="Times New Roman" w:hAnsi="Times New Roman" w:cs="Times New Roman"/>
          <w:b/>
          <w:bCs/>
          <w:sz w:val="20"/>
          <w:szCs w:val="24"/>
          <w:lang w:val="en-GB" w:eastAsia="ar-SA"/>
        </w:rPr>
        <w:t xml:space="preserve"> |</w:t>
      </w:r>
      <w:r w:rsidRPr="00E05E38">
        <w:rPr>
          <w:rFonts w:ascii="Times New Roman" w:eastAsia="Times New Roman" w:hAnsi="Times New Roman" w:cs="Times New Roman"/>
          <w:bCs/>
          <w:sz w:val="20"/>
          <w:szCs w:val="24"/>
          <w:lang w:val="en-GB" w:eastAsia="ar-SA"/>
        </w:rPr>
        <w:t>d</w:t>
      </w:r>
      <w:r w:rsidRPr="00E05E38">
        <w:rPr>
          <w:rFonts w:ascii="Times New Roman" w:eastAsia="Times New Roman" w:hAnsi="Times New Roman" w:cs="Times New Roman"/>
          <w:b/>
          <w:bCs/>
          <w:sz w:val="20"/>
          <w:szCs w:val="24"/>
          <w:lang w:val="en-GB" w:eastAsia="ar-SA"/>
        </w:rPr>
        <w:t xml:space="preserve"> </w:t>
      </w:r>
      <w:r w:rsidRPr="00E05E38">
        <w:rPr>
          <w:rFonts w:ascii="Times New Roman" w:eastAsia="Times New Roman" w:hAnsi="Times New Roman" w:cs="Times New Roman"/>
          <w:sz w:val="20"/>
          <w:szCs w:val="24"/>
          <w:lang w:val="en-GB" w:eastAsia="ar-SA"/>
        </w:rPr>
        <w:t xml:space="preserve">1871-1922’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 xml:space="preserve">R37 states as </w:t>
      </w:r>
      <w:proofErr w:type="spellStart"/>
      <w:r w:rsidRPr="00E05E38">
        <w:rPr>
          <w:rFonts w:ascii="Times New Roman" w:eastAsia="Times New Roman" w:hAnsi="Times New Roman" w:cs="Times New Roman"/>
          <w:i/>
          <w:iCs/>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Пруст</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Марсель</w:t>
      </w:r>
      <w:proofErr w:type="spellEnd"/>
      <w:r w:rsidRPr="00E05E38">
        <w:rPr>
          <w:rFonts w:ascii="Times New Roman" w:eastAsia="Times New Roman" w:hAnsi="Times New Roman" w:cs="Times New Roman"/>
          <w:sz w:val="20"/>
          <w:szCs w:val="24"/>
          <w:lang w:val="en-GB" w:eastAsia="ar-SA"/>
        </w:rPr>
        <w:t>, 1871-1922’ (</w:t>
      </w:r>
      <w:del w:id="580" w:author="Patrick LE BOEUF" w:date="2017-12-02T17:27:00Z">
        <w:r w:rsidRPr="00E05E38" w:rsidDel="0087428C">
          <w:rPr>
            <w:rFonts w:ascii="Times New Roman" w:eastAsia="Times New Roman" w:hAnsi="Times New Roman" w:cs="Times New Roman"/>
            <w:sz w:val="20"/>
            <w:szCs w:val="24"/>
            <w:lang w:val="en-GB" w:eastAsia="ar-SA"/>
          </w:rPr>
          <w:delText>F50</w:delText>
        </w:r>
      </w:del>
      <w:ins w:id="581" w:author="Patrick LE BOEUF" w:date="2017-12-02T17:27:00Z">
        <w:r w:rsidR="0087428C" w:rsidRPr="00E05E38">
          <w:rPr>
            <w:rFonts w:ascii="Times New Roman" w:eastAsia="Times New Roman" w:hAnsi="Times New Roman" w:cs="Times New Roman"/>
            <w:sz w:val="20"/>
            <w:szCs w:val="24"/>
            <w:lang w:val="en-GB" w:eastAsia="ar-SA"/>
          </w:rPr>
          <w:t>F</w:t>
        </w:r>
        <w:r w:rsidR="0087428C">
          <w:rPr>
            <w:rFonts w:ascii="Times New Roman" w:eastAsia="Times New Roman" w:hAnsi="Times New Roman" w:cs="Times New Roman"/>
            <w:sz w:val="20"/>
            <w:szCs w:val="24"/>
            <w:lang w:val="en-GB" w:eastAsia="ar-SA"/>
          </w:rPr>
          <w:t>12</w:t>
        </w:r>
      </w:ins>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‘010 __ |a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85074230’…‘150__ |a </w:t>
      </w:r>
      <w:proofErr w:type="spellStart"/>
      <w:r w:rsidRPr="00E05E38">
        <w:rPr>
          <w:rFonts w:ascii="Times New Roman" w:eastAsia="Times New Roman" w:hAnsi="Times New Roman" w:cs="Times New Roman"/>
          <w:sz w:val="20"/>
          <w:szCs w:val="24"/>
          <w:lang w:val="en-GB" w:eastAsia="ar-SA"/>
        </w:rPr>
        <w:t>Lamniformes</w:t>
      </w:r>
      <w:proofErr w:type="spellEnd"/>
      <w:r w:rsidRPr="00E05E38">
        <w:rPr>
          <w:rFonts w:ascii="Times New Roman" w:eastAsia="Times New Roman" w:hAnsi="Times New Roman" w:cs="Times New Roman"/>
          <w:sz w:val="20"/>
          <w:szCs w:val="24"/>
          <w:lang w:val="en-GB" w:eastAsia="ar-SA"/>
        </w:rPr>
        <w:t xml:space="preserve">’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MARC 21 format] (F35)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Lamniformes</w:t>
      </w:r>
      <w:proofErr w:type="spellEnd"/>
      <w:r w:rsidRPr="00E05E38">
        <w:rPr>
          <w:rFonts w:ascii="Times New Roman" w:eastAsia="Times New Roman" w:hAnsi="Times New Roman" w:cs="Times New Roman"/>
          <w:sz w:val="20"/>
          <w:szCs w:val="24"/>
          <w:lang w:val="en-GB" w:eastAsia="ar-SA"/>
        </w:rPr>
        <w:t>’ (F12)</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‘010 __ |a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85074230’…‘053 _0 |a QL638.94.L36 |c Zoology’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MARC 21 format] (F35)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the Library of Congress classification number ‘QL638.94.L36’ (F12)</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‘ID: 300024668’…‘</w:t>
      </w:r>
      <w:proofErr w:type="spellStart"/>
      <w:r w:rsidRPr="00E05E38">
        <w:rPr>
          <w:rFonts w:ascii="Times New Roman" w:eastAsia="Times New Roman" w:hAnsi="Times New Roman" w:cs="Times New Roman"/>
          <w:sz w:val="20"/>
          <w:szCs w:val="24"/>
          <w:lang w:val="en-GB" w:eastAsia="ar-SA"/>
        </w:rPr>
        <w:t>navaja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C,U,Spanish,UF,U,SN</w:t>
      </w:r>
      <w:proofErr w:type="spellEnd"/>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navaja</w:t>
      </w:r>
      <w:proofErr w:type="spellEnd"/>
      <w:r w:rsidRPr="00E05E38">
        <w:rPr>
          <w:rFonts w:ascii="Times New Roman" w:eastAsia="Times New Roman" w:hAnsi="Times New Roman" w:cs="Times New Roman"/>
          <w:sz w:val="20"/>
          <w:szCs w:val="24"/>
          <w:lang w:val="en-GB" w:eastAsia="ar-SA"/>
        </w:rPr>
        <w:t>’(F12) (“used for” term, Getty Art &amp; Architecture Thesaurus Online, retrieved 19/11/2012)</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‘ID: 7010879’…‘Candia (</w:t>
      </w:r>
      <w:proofErr w:type="spellStart"/>
      <w:r w:rsidRPr="00E05E38">
        <w:rPr>
          <w:rFonts w:ascii="Times New Roman" w:eastAsia="Times New Roman" w:hAnsi="Times New Roman" w:cs="Times New Roman"/>
          <w:sz w:val="20"/>
          <w:szCs w:val="24"/>
          <w:lang w:val="en-GB" w:eastAsia="ar-SA"/>
        </w:rPr>
        <w:t>H,V,Greek</w:t>
      </w:r>
      <w:proofErr w:type="spellEnd"/>
      <w:r w:rsidRPr="00E05E38">
        <w:rPr>
          <w:rFonts w:ascii="Times New Roman" w:eastAsia="Times New Roman" w:hAnsi="Times New Roman" w:cs="Times New Roman"/>
          <w:sz w:val="20"/>
          <w:szCs w:val="24"/>
          <w:lang w:val="en-GB" w:eastAsia="ar-SA"/>
        </w:rPr>
        <w:t xml:space="preserve"> (transliterated),U) ….Venetian corruption of Arabic name, used from 13th cen.’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‘Candia’ (F12) (“historical term”, Getty Thesaurus of Geographic Names Online, retrieved 19/11/2012)</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‘ID: 7010879’…‘</w:t>
      </w:r>
      <w:proofErr w:type="spellStart"/>
      <w:r w:rsidRPr="00E05E38">
        <w:rPr>
          <w:rFonts w:ascii="Times New Roman" w:eastAsia="Times New Roman" w:hAnsi="Times New Roman" w:cs="Times New Roman"/>
          <w:sz w:val="20"/>
          <w:szCs w:val="24"/>
          <w:lang w:val="en-GB" w:eastAsia="ar-SA"/>
        </w:rPr>
        <w:t>Ērakleion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NA,V,Greek</w:t>
      </w:r>
      <w:proofErr w:type="spellEnd"/>
      <w:r w:rsidRPr="00E05E38">
        <w:rPr>
          <w:rFonts w:ascii="Times New Roman" w:eastAsia="Times New Roman" w:hAnsi="Times New Roman" w:cs="Times New Roman"/>
          <w:sz w:val="20"/>
          <w:szCs w:val="24"/>
          <w:lang w:val="en-GB" w:eastAsia="ar-SA"/>
        </w:rPr>
        <w:t xml:space="preserve"> (transliterated),U)’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Ērakleion</w:t>
      </w:r>
      <w:proofErr w:type="spellEnd"/>
      <w:r w:rsidRPr="00E05E38">
        <w:rPr>
          <w:rFonts w:ascii="Times New Roman" w:eastAsia="Times New Roman" w:hAnsi="Times New Roman" w:cs="Times New Roman"/>
          <w:sz w:val="20"/>
          <w:szCs w:val="24"/>
          <w:lang w:val="en-GB" w:eastAsia="ar-SA"/>
        </w:rPr>
        <w:t>’ (F12) (“not-applicable term”, Getty Thesaurus of Geographic Names Online, retrieved 19/11/2012)</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 […]&gt; &lt;control&gt; &lt;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&gt;beinecke.7h44jbj&lt;/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 […] &lt;/control&gt;’ …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&lt;identity&gt; &lt;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&gt;family&lt;/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xml:lang</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eng</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scriptCode</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Latn</w:t>
      </w:r>
      <w:proofErr w:type="spellEnd"/>
      <w:r w:rsidRPr="00E05E38">
        <w:rPr>
          <w:rFonts w:ascii="Times New Roman" w:eastAsia="Times New Roman" w:hAnsi="Times New Roman" w:cs="Times New Roman"/>
          <w:sz w:val="20"/>
          <w:szCs w:val="24"/>
          <w:lang w:val="en-GB" w:eastAsia="ar-SA"/>
        </w:rPr>
        <w:t xml:space="preserve">"&gt;&lt;part </w:t>
      </w:r>
      <w:proofErr w:type="spellStart"/>
      <w:r w:rsidRPr="00E05E38">
        <w:rPr>
          <w:rFonts w:ascii="Times New Roman" w:eastAsia="Times New Roman" w:hAnsi="Times New Roman" w:cs="Times New Roman"/>
          <w:sz w:val="20"/>
          <w:szCs w:val="24"/>
          <w:lang w:val="en-GB" w:eastAsia="ar-SA"/>
        </w:rPr>
        <w:t>localType</w:t>
      </w:r>
      <w:proofErr w:type="spellEnd"/>
      <w:r w:rsidRPr="00E05E38">
        <w:rPr>
          <w:rFonts w:ascii="Times New Roman" w:eastAsia="Times New Roman" w:hAnsi="Times New Roman" w:cs="Times New Roman"/>
          <w:sz w:val="20"/>
          <w:szCs w:val="24"/>
          <w:lang w:val="en-GB" w:eastAsia="ar-SA"/>
        </w:rPr>
        <w:t>="100a"&gt;Boswell family&lt;/part&gt; […]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&gt; […] &lt;/identity&gt;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&gt;’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EAC] (F35) </w:t>
      </w:r>
      <w:r w:rsidRPr="00E05E38">
        <w:rPr>
          <w:rFonts w:ascii="Times New Roman" w:eastAsia="Times New Roman" w:hAnsi="Times New Roman" w:cs="Times New Roman"/>
          <w:i/>
          <w:sz w:val="20"/>
          <w:szCs w:val="24"/>
          <w:lang w:val="en-GB" w:eastAsia="ar-SA"/>
        </w:rPr>
        <w:t xml:space="preserve">R37 states as </w:t>
      </w:r>
      <w:proofErr w:type="spellStart"/>
      <w:r w:rsidRPr="00E05E38">
        <w:rPr>
          <w:rFonts w:ascii="Times New Roman" w:eastAsia="Times New Roman" w:hAnsi="Times New Roman" w:cs="Times New Roman"/>
          <w:i/>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‘Boswell family’ (F12)</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582" w:name="_R38_refers_to_thema_(is_thema_of)"/>
      <w:bookmarkStart w:id="583" w:name="_R38_refers_to"/>
      <w:bookmarkStart w:id="584" w:name="_Toc434681809"/>
      <w:bookmarkEnd w:id="582"/>
      <w:bookmarkEnd w:id="583"/>
      <w:r w:rsidRPr="00E05E38">
        <w:rPr>
          <w:rFonts w:ascii="Arial" w:eastAsia="Times New Roman" w:hAnsi="Arial" w:cs="Times New Roman"/>
          <w:b/>
          <w:bCs/>
          <w:i/>
          <w:sz w:val="24"/>
          <w:szCs w:val="24"/>
          <w:lang w:val="en-GB" w:eastAsia="ar-SA"/>
        </w:rPr>
        <w:t xml:space="preserve">R38 refers to </w:t>
      </w:r>
      <w:proofErr w:type="spellStart"/>
      <w:r w:rsidRPr="00E05E38">
        <w:rPr>
          <w:rFonts w:ascii="Arial" w:eastAsia="Times New Roman" w:hAnsi="Arial" w:cs="Times New Roman"/>
          <w:b/>
          <w:bCs/>
          <w:i/>
          <w:sz w:val="24"/>
          <w:szCs w:val="24"/>
          <w:lang w:val="en-GB" w:eastAsia="ar-SA"/>
        </w:rPr>
        <w:t>thema</w:t>
      </w:r>
      <w:proofErr w:type="spellEnd"/>
      <w:r w:rsidRPr="00E05E38">
        <w:rPr>
          <w:rFonts w:ascii="Arial" w:eastAsia="Times New Roman" w:hAnsi="Arial" w:cs="Times New Roman"/>
          <w:b/>
          <w:bCs/>
          <w:i/>
          <w:sz w:val="24"/>
          <w:szCs w:val="24"/>
          <w:lang w:val="en-GB" w:eastAsia="ar-SA"/>
        </w:rPr>
        <w:t xml:space="preserve"> (is </w:t>
      </w:r>
      <w:proofErr w:type="spellStart"/>
      <w:r w:rsidRPr="00E05E38">
        <w:rPr>
          <w:rFonts w:ascii="Arial" w:eastAsia="Times New Roman" w:hAnsi="Arial" w:cs="Times New Roman"/>
          <w:b/>
          <w:bCs/>
          <w:i/>
          <w:sz w:val="24"/>
          <w:szCs w:val="24"/>
          <w:lang w:val="en-GB" w:eastAsia="ar-SA"/>
        </w:rPr>
        <w:t>thema</w:t>
      </w:r>
      <w:proofErr w:type="spellEnd"/>
      <w:r w:rsidRPr="00E05E38">
        <w:rPr>
          <w:rFonts w:ascii="Arial" w:eastAsia="Times New Roman" w:hAnsi="Arial" w:cs="Times New Roman"/>
          <w:b/>
          <w:bCs/>
          <w:i/>
          <w:sz w:val="24"/>
          <w:szCs w:val="24"/>
          <w:lang w:val="en-GB" w:eastAsia="ar-SA"/>
        </w:rPr>
        <w:t xml:space="preserve"> of)</w:t>
      </w:r>
      <w:bookmarkEnd w:id="584"/>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35_Nomen_Use"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87428C">
        <w:rPr>
          <w:rFonts w:ascii="Times New Roman" w:eastAsia="Times New Roman" w:hAnsi="Times New Roman" w:cs="Times New Roman"/>
          <w:sz w:val="20"/>
          <w:szCs w:val="24"/>
          <w:highlight w:val="yellow"/>
          <w:lang w:val="en-GB" w:eastAsia="ar-SA"/>
        </w:rPr>
        <w:t>Is covered by shortcut:</w:t>
      </w:r>
      <w:r w:rsidRPr="0087428C">
        <w:rPr>
          <w:rFonts w:ascii="Times New Roman" w:eastAsia="Times New Roman" w:hAnsi="Times New Roman" w:cs="Times New Roman"/>
          <w:sz w:val="20"/>
          <w:szCs w:val="24"/>
          <w:highlight w:val="yellow"/>
          <w:lang w:val="en-GB" w:eastAsia="ar-SA"/>
        </w:rPr>
        <w:tab/>
      </w:r>
      <w:hyperlink w:anchor="_E32_Authority_Document" w:history="1">
        <w:r w:rsidRPr="0087428C">
          <w:rPr>
            <w:rFonts w:ascii="Times New Roman" w:eastAsia="Times New Roman" w:hAnsi="Times New Roman" w:cs="Times New Roman"/>
            <w:color w:val="0000FF"/>
            <w:sz w:val="20"/>
            <w:szCs w:val="24"/>
            <w:highlight w:val="yellow"/>
            <w:u w:val="single"/>
            <w:lang w:val="en-GB" w:eastAsia="ar-SA"/>
          </w:rPr>
          <w:t>E32</w:t>
        </w:r>
      </w:hyperlink>
      <w:r w:rsidRPr="0087428C">
        <w:rPr>
          <w:rFonts w:ascii="Times New Roman" w:eastAsia="Times New Roman" w:hAnsi="Times New Roman" w:cs="Times New Roman"/>
          <w:sz w:val="20"/>
          <w:szCs w:val="24"/>
          <w:highlight w:val="yellow"/>
          <w:lang w:val="en-GB" w:eastAsia="ar-SA"/>
        </w:rPr>
        <w:t xml:space="preserve"> Authority Document. </w:t>
      </w:r>
      <w:hyperlink w:anchor="_P71_lists_(is" w:history="1">
        <w:r w:rsidRPr="0087428C">
          <w:rPr>
            <w:rFonts w:ascii="Times New Roman" w:eastAsia="Times New Roman" w:hAnsi="Times New Roman" w:cs="Times New Roman"/>
            <w:i/>
            <w:iCs/>
            <w:color w:val="0000FF"/>
            <w:sz w:val="20"/>
            <w:szCs w:val="24"/>
            <w:highlight w:val="yellow"/>
            <w:u w:val="single"/>
            <w:lang w:val="en-GB" w:eastAsia="ar-SA"/>
          </w:rPr>
          <w:t>P71</w:t>
        </w:r>
      </w:hyperlink>
      <w:r w:rsidRPr="0087428C">
        <w:rPr>
          <w:rFonts w:ascii="Times New Roman" w:eastAsia="Times New Roman" w:hAnsi="Times New Roman" w:cs="Times New Roman"/>
          <w:i/>
          <w:iCs/>
          <w:sz w:val="20"/>
          <w:szCs w:val="24"/>
          <w:highlight w:val="yellow"/>
          <w:lang w:val="en-GB" w:eastAsia="ar-SA"/>
        </w:rPr>
        <w:t xml:space="preserve"> lists:</w:t>
      </w:r>
      <w:r w:rsidRPr="0087428C">
        <w:rPr>
          <w:rFonts w:ascii="Times New Roman" w:eastAsia="Times New Roman" w:hAnsi="Times New Roman" w:cs="Times New Roman"/>
          <w:sz w:val="20"/>
          <w:szCs w:val="24"/>
          <w:highlight w:val="yellow"/>
          <w:lang w:val="en-GB" w:eastAsia="ar-SA"/>
        </w:rPr>
        <w:t xml:space="preserve"> </w:t>
      </w:r>
      <w:hyperlink w:anchor="_E1_CRM_Entity_" w:history="1">
        <w:r w:rsidRPr="0087428C">
          <w:rPr>
            <w:rFonts w:ascii="Times New Roman" w:eastAsia="Times New Roman" w:hAnsi="Times New Roman" w:cs="Times New Roman"/>
            <w:color w:val="0000FF"/>
            <w:sz w:val="20"/>
            <w:szCs w:val="24"/>
            <w:highlight w:val="yellow"/>
            <w:u w:val="single"/>
            <w:lang w:val="en-GB" w:eastAsia="ar-SA"/>
          </w:rPr>
          <w:t>E1</w:t>
        </w:r>
      </w:hyperlink>
      <w:r w:rsidRPr="0087428C">
        <w:rPr>
          <w:rFonts w:ascii="Times New Roman" w:eastAsia="Times New Roman" w:hAnsi="Times New Roman" w:cs="Times New Roman"/>
          <w:sz w:val="20"/>
          <w:szCs w:val="24"/>
          <w:highlight w:val="yellow"/>
          <w:lang w:val="en-GB" w:eastAsia="ar-SA"/>
        </w:rPr>
        <w:t xml:space="preserve"> CRM Entity is shortcut of: </w:t>
      </w:r>
      <w:hyperlink w:anchor="_F34_KOS" w:history="1">
        <w:r w:rsidRPr="0087428C">
          <w:rPr>
            <w:rFonts w:ascii="Times New Roman" w:eastAsia="Times New Roman" w:hAnsi="Times New Roman" w:cs="Times New Roman"/>
            <w:color w:val="0000FF"/>
            <w:sz w:val="20"/>
            <w:szCs w:val="24"/>
            <w:highlight w:val="yellow"/>
            <w:u w:val="single"/>
            <w:lang w:val="en-GB" w:eastAsia="ar-SA"/>
          </w:rPr>
          <w:t>F34</w:t>
        </w:r>
      </w:hyperlink>
      <w:r w:rsidRPr="0087428C">
        <w:rPr>
          <w:rFonts w:ascii="Times New Roman" w:eastAsia="Times New Roman" w:hAnsi="Times New Roman" w:cs="Times New Roman"/>
          <w:sz w:val="20"/>
          <w:szCs w:val="24"/>
          <w:highlight w:val="yellow"/>
          <w:lang w:val="en-GB" w:eastAsia="ar-SA"/>
        </w:rPr>
        <w:t xml:space="preserve"> KOS. </w:t>
      </w:r>
      <w:hyperlink w:anchor="_R35_is_specified_by (specifies)" w:history="1">
        <w:r w:rsidRPr="0087428C">
          <w:rPr>
            <w:rFonts w:ascii="Times New Roman" w:eastAsia="Times New Roman" w:hAnsi="Times New Roman" w:cs="Times New Roman"/>
            <w:i/>
            <w:iCs/>
            <w:color w:val="0000FF"/>
            <w:sz w:val="20"/>
            <w:szCs w:val="24"/>
            <w:highlight w:val="yellow"/>
            <w:u w:val="single"/>
            <w:lang w:val="en-GB" w:eastAsia="ar-SA"/>
          </w:rPr>
          <w:t>R35B</w:t>
        </w:r>
      </w:hyperlink>
      <w:r w:rsidRPr="0087428C">
        <w:rPr>
          <w:rFonts w:ascii="Times New Roman" w:eastAsia="Times New Roman" w:hAnsi="Times New Roman" w:cs="Times New Roman"/>
          <w:i/>
          <w:iCs/>
          <w:sz w:val="20"/>
          <w:szCs w:val="24"/>
          <w:highlight w:val="yellow"/>
          <w:lang w:val="en-GB" w:eastAsia="ar-SA"/>
        </w:rPr>
        <w:t xml:space="preserve"> specifies:</w:t>
      </w:r>
      <w:r w:rsidRPr="0087428C">
        <w:rPr>
          <w:rFonts w:ascii="Times New Roman" w:eastAsia="Times New Roman" w:hAnsi="Times New Roman" w:cs="Times New Roman"/>
          <w:sz w:val="20"/>
          <w:szCs w:val="24"/>
          <w:highlight w:val="yellow"/>
          <w:lang w:val="en-GB" w:eastAsia="ar-SA"/>
        </w:rPr>
        <w:t xml:space="preserve"> </w:t>
      </w:r>
      <w:hyperlink w:anchor="_F35_Nomen_Use" w:history="1">
        <w:r w:rsidRPr="0087428C">
          <w:rPr>
            <w:rFonts w:ascii="Times New Roman" w:eastAsia="Times New Roman" w:hAnsi="Times New Roman" w:cs="Times New Roman"/>
            <w:color w:val="0000FF"/>
            <w:sz w:val="20"/>
            <w:szCs w:val="24"/>
            <w:highlight w:val="yellow"/>
            <w:u w:val="single"/>
            <w:lang w:val="en-GB" w:eastAsia="ar-SA"/>
          </w:rPr>
          <w:t>F35</w:t>
        </w:r>
      </w:hyperlink>
      <w:r w:rsidRPr="0087428C">
        <w:rPr>
          <w:rFonts w:ascii="Times New Roman" w:eastAsia="Times New Roman" w:hAnsi="Times New Roman" w:cs="Times New Roman"/>
          <w:sz w:val="20"/>
          <w:szCs w:val="24"/>
          <w:highlight w:val="yellow"/>
          <w:lang w:val="en-GB" w:eastAsia="ar-SA"/>
        </w:rPr>
        <w:t xml:space="preserve"> </w:t>
      </w:r>
      <w:proofErr w:type="spellStart"/>
      <w:r w:rsidRPr="0087428C">
        <w:rPr>
          <w:rFonts w:ascii="Times New Roman" w:eastAsia="Times New Roman" w:hAnsi="Times New Roman" w:cs="Times New Roman"/>
          <w:sz w:val="20"/>
          <w:szCs w:val="24"/>
          <w:highlight w:val="yellow"/>
          <w:lang w:val="en-GB" w:eastAsia="ar-SA"/>
        </w:rPr>
        <w:t>Nomen</w:t>
      </w:r>
      <w:proofErr w:type="spellEnd"/>
      <w:r w:rsidRPr="0087428C">
        <w:rPr>
          <w:rFonts w:ascii="Times New Roman" w:eastAsia="Times New Roman" w:hAnsi="Times New Roman" w:cs="Times New Roman"/>
          <w:sz w:val="20"/>
          <w:szCs w:val="24"/>
          <w:highlight w:val="yellow"/>
          <w:lang w:val="en-GB" w:eastAsia="ar-SA"/>
        </w:rPr>
        <w:t xml:space="preserve"> Use Statement.</w:t>
      </w:r>
      <w:r w:rsidRPr="0087428C">
        <w:rPr>
          <w:rFonts w:ascii="Times New Roman" w:eastAsia="Times New Roman" w:hAnsi="Times New Roman" w:cs="Times New Roman"/>
          <w:i/>
          <w:iCs/>
          <w:sz w:val="20"/>
          <w:szCs w:val="24"/>
          <w:highlight w:val="yellow"/>
          <w:lang w:val="en-GB" w:eastAsia="ar-SA"/>
        </w:rPr>
        <w:t xml:space="preserve"> </w:t>
      </w:r>
      <w:hyperlink w:anchor="_R38_refers_to" w:history="1">
        <w:r w:rsidRPr="0087428C">
          <w:rPr>
            <w:rFonts w:ascii="Times New Roman" w:eastAsia="Times New Roman" w:hAnsi="Times New Roman" w:cs="Times New Roman"/>
            <w:i/>
            <w:iCs/>
            <w:color w:val="0000FF"/>
            <w:sz w:val="20"/>
            <w:szCs w:val="24"/>
            <w:highlight w:val="yellow"/>
            <w:u w:val="single"/>
            <w:lang w:val="en-GB" w:eastAsia="ar-SA"/>
          </w:rPr>
          <w:t>R38</w:t>
        </w:r>
      </w:hyperlink>
      <w:r w:rsidRPr="0087428C">
        <w:rPr>
          <w:rFonts w:ascii="Times New Roman" w:eastAsia="Times New Roman" w:hAnsi="Times New Roman" w:cs="Times New Roman"/>
          <w:i/>
          <w:iCs/>
          <w:sz w:val="20"/>
          <w:szCs w:val="24"/>
          <w:highlight w:val="yellow"/>
          <w:lang w:val="en-GB" w:eastAsia="ar-SA"/>
        </w:rPr>
        <w:t xml:space="preserve"> refers to </w:t>
      </w:r>
      <w:proofErr w:type="spellStart"/>
      <w:r w:rsidRPr="0087428C">
        <w:rPr>
          <w:rFonts w:ascii="Times New Roman" w:eastAsia="Times New Roman" w:hAnsi="Times New Roman" w:cs="Times New Roman"/>
          <w:i/>
          <w:iCs/>
          <w:sz w:val="20"/>
          <w:szCs w:val="24"/>
          <w:highlight w:val="yellow"/>
          <w:lang w:val="en-GB" w:eastAsia="ar-SA"/>
        </w:rPr>
        <w:t>thema</w:t>
      </w:r>
      <w:proofErr w:type="spellEnd"/>
      <w:r w:rsidRPr="0087428C">
        <w:rPr>
          <w:rFonts w:ascii="Times New Roman" w:eastAsia="Times New Roman" w:hAnsi="Times New Roman" w:cs="Times New Roman"/>
          <w:sz w:val="20"/>
          <w:szCs w:val="24"/>
          <w:highlight w:val="yellow"/>
          <w:lang w:val="en-GB" w:eastAsia="ar-SA"/>
        </w:rPr>
        <w:t xml:space="preserve">: </w:t>
      </w:r>
      <w:hyperlink w:anchor="_E1_CRM_Entity_" w:history="1">
        <w:r w:rsidRPr="0087428C">
          <w:rPr>
            <w:rFonts w:ascii="Times New Roman" w:eastAsia="Times New Roman" w:hAnsi="Times New Roman" w:cs="Times New Roman"/>
            <w:color w:val="0000FF"/>
            <w:sz w:val="20"/>
            <w:szCs w:val="24"/>
            <w:highlight w:val="yellow"/>
            <w:u w:val="single"/>
            <w:lang w:val="en-GB" w:eastAsia="ar-SA"/>
          </w:rPr>
          <w:t>E1</w:t>
        </w:r>
      </w:hyperlink>
      <w:r w:rsidRPr="0087428C">
        <w:rPr>
          <w:rFonts w:ascii="Times New Roman" w:eastAsia="Times New Roman" w:hAnsi="Times New Roman" w:cs="Times New Roman"/>
          <w:sz w:val="20"/>
          <w:szCs w:val="24"/>
          <w:highlight w:val="yellow"/>
          <w:lang w:val="en-GB" w:eastAsia="ar-SA"/>
        </w:rPr>
        <w:t xml:space="preserve"> CRM Entity</w:t>
      </w:r>
    </w:p>
    <w:p w:rsidR="00AA29FF" w:rsidRDefault="00AA29FF" w:rsidP="00E05E38">
      <w:pPr>
        <w:widowControl w:val="0"/>
        <w:tabs>
          <w:tab w:val="left" w:pos="1560"/>
        </w:tabs>
        <w:suppressAutoHyphens/>
        <w:autoSpaceDE w:val="0"/>
        <w:spacing w:after="120" w:line="240" w:lineRule="auto"/>
        <w:rPr>
          <w:ins w:id="585" w:author="Patrick LE BOEUF" w:date="2017-12-02T18:12:00Z"/>
          <w:rFonts w:ascii="Times New Roman" w:eastAsia="Times New Roman" w:hAnsi="Times New Roman" w:cs="Times New Roman"/>
          <w:sz w:val="20"/>
          <w:szCs w:val="24"/>
          <w:lang w:val="en-GB" w:eastAsia="ar-SA"/>
        </w:rPr>
      </w:pPr>
      <w:ins w:id="586" w:author="Patrick LE BOEUF" w:date="2017-12-02T18:12:00Z">
        <w:r>
          <w:rPr>
            <w:rFonts w:ascii="Times New Roman" w:eastAsia="Times New Roman" w:hAnsi="Times New Roman" w:cs="Times New Roman"/>
            <w:sz w:val="20"/>
            <w:szCs w:val="24"/>
            <w:lang w:val="en-GB" w:eastAsia="ar-SA"/>
          </w:rPr>
          <w:t>[</w:t>
        </w:r>
        <w:r>
          <w:rPr>
            <w:rFonts w:ascii="Times New Roman" w:eastAsia="Times New Roman" w:hAnsi="Times New Roman" w:cs="Times New Roman"/>
            <w:i/>
            <w:sz w:val="20"/>
            <w:szCs w:val="24"/>
            <w:lang w:val="en-GB" w:eastAsia="ar-SA"/>
          </w:rPr>
          <w:t xml:space="preserve">There is surely a better </w:t>
        </w:r>
        <w:proofErr w:type="spellStart"/>
        <w:r>
          <w:rPr>
            <w:rFonts w:ascii="Times New Roman" w:eastAsia="Times New Roman" w:hAnsi="Times New Roman" w:cs="Times New Roman"/>
            <w:i/>
            <w:sz w:val="20"/>
            <w:szCs w:val="24"/>
            <w:lang w:val="en-GB" w:eastAsia="ar-SA"/>
          </w:rPr>
          <w:t>superproperty</w:t>
        </w:r>
        <w:proofErr w:type="spellEnd"/>
        <w:r>
          <w:rPr>
            <w:rFonts w:ascii="Times New Roman" w:eastAsia="Times New Roman" w:hAnsi="Times New Roman" w:cs="Times New Roman"/>
            <w:i/>
            <w:sz w:val="20"/>
            <w:szCs w:val="24"/>
            <w:lang w:val="en-GB" w:eastAsia="ar-SA"/>
          </w:rPr>
          <w:t xml:space="preserve"> for R38 but I can't think of any one right now</w:t>
        </w:r>
        <w:r>
          <w:rPr>
            <w:rFonts w:ascii="Times New Roman" w:eastAsia="Times New Roman" w:hAnsi="Times New Roman" w:cs="Times New Roman"/>
            <w:sz w:val="20"/>
            <w:szCs w:val="24"/>
            <w:lang w:val="en-GB" w:eastAsia="ar-SA"/>
          </w:rPr>
          <w:t>]</w:t>
        </w:r>
      </w:ins>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(1,1:0,n)</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with the instance of E1 CRM Entity for which it declares the usage of a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w:t>
      </w:r>
    </w:p>
    <w:p w:rsidR="0087428C" w:rsidRPr="0087428C" w:rsidRDefault="00E05E38" w:rsidP="00E05E38">
      <w:pPr>
        <w:widowControl w:val="0"/>
        <w:suppressAutoHyphens/>
        <w:autoSpaceDE w:val="0"/>
        <w:spacing w:after="120" w:line="240" w:lineRule="auto"/>
        <w:ind w:left="1559" w:hanging="1559"/>
        <w:jc w:val="both"/>
        <w:rPr>
          <w:ins w:id="587" w:author="Patrick LE BOEUF" w:date="2017-12-02T17:29:00Z"/>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ins w:id="588" w:author="Patrick LE BOEUF" w:date="2017-12-02T17:30:00Z">
        <w:r w:rsidR="0087428C">
          <w:rPr>
            <w:rFonts w:ascii="Times New Roman" w:eastAsia="Times New Roman" w:hAnsi="Times New Roman" w:cs="Times New Roman"/>
            <w:sz w:val="20"/>
            <w:szCs w:val="24"/>
            <w:lang w:val="en-GB" w:eastAsia="ar-SA"/>
          </w:rPr>
          <w:t>'</w:t>
        </w:r>
        <w:r w:rsidR="0087428C" w:rsidRPr="00C976C7">
          <w:rPr>
            <w:rFonts w:ascii="Times New Roman" w:eastAsia="Times New Roman" w:hAnsi="Times New Roman" w:cs="Times New Roman"/>
            <w:sz w:val="20"/>
            <w:szCs w:val="24"/>
            <w:lang w:val="en-GB" w:eastAsia="ar-SA"/>
          </w:rPr>
          <w:t>Definition of 'poison'</w:t>
        </w:r>
        <w:r w:rsidR="0087428C">
          <w:rPr>
            <w:rFonts w:ascii="Times New Roman" w:eastAsia="Times New Roman" w:hAnsi="Times New Roman" w:cs="Times New Roman"/>
            <w:sz w:val="20"/>
            <w:szCs w:val="24"/>
            <w:lang w:val="en-GB" w:eastAsia="ar-SA"/>
          </w:rPr>
          <w:t>'…'</w:t>
        </w:r>
        <w:r w:rsidR="0087428C" w:rsidRPr="00C976C7">
          <w:rPr>
            <w:rFonts w:ascii="Times New Roman" w:eastAsia="Times New Roman" w:hAnsi="Times New Roman" w:cs="Times New Roman"/>
            <w:sz w:val="20"/>
            <w:szCs w:val="24"/>
            <w:lang w:val="en-GB" w:eastAsia="ar-SA"/>
          </w:rPr>
          <w:t>1. variable noun</w:t>
        </w:r>
        <w:r w:rsidR="0087428C">
          <w:rPr>
            <w:rFonts w:ascii="Times New Roman" w:eastAsia="Times New Roman" w:hAnsi="Times New Roman" w:cs="Times New Roman"/>
            <w:sz w:val="20"/>
            <w:szCs w:val="24"/>
            <w:lang w:val="en-GB" w:eastAsia="ar-SA"/>
          </w:rPr>
          <w:t xml:space="preserve">: </w:t>
        </w:r>
        <w:r w:rsidR="0087428C" w:rsidRPr="00C976C7">
          <w:rPr>
            <w:rFonts w:ascii="Times New Roman" w:eastAsia="Times New Roman" w:hAnsi="Times New Roman" w:cs="Times New Roman"/>
            <w:sz w:val="20"/>
            <w:szCs w:val="24"/>
            <w:lang w:val="en-GB" w:eastAsia="ar-SA"/>
          </w:rPr>
          <w:t>Poison is a substance that harms or kills people or animals if they swallow it or absorb it.</w:t>
        </w:r>
        <w:r w:rsidR="0087428C">
          <w:rPr>
            <w:rFonts w:ascii="Times New Roman" w:eastAsia="Times New Roman" w:hAnsi="Times New Roman" w:cs="Times New Roman"/>
            <w:sz w:val="20"/>
            <w:szCs w:val="24"/>
            <w:lang w:val="en-GB" w:eastAsia="ar-SA"/>
          </w:rPr>
          <w:t xml:space="preserve">' [Part of the definition of the English term 'poison' from the Collins English dictionary, </w:t>
        </w:r>
        <w:r w:rsidR="0087428C">
          <w:rPr>
            <w:rFonts w:ascii="Times New Roman" w:eastAsia="Times New Roman" w:hAnsi="Times New Roman" w:cs="Times New Roman"/>
            <w:sz w:val="20"/>
            <w:szCs w:val="24"/>
            <w:lang w:val="en-GB" w:eastAsia="ar-SA"/>
          </w:rPr>
          <w:fldChar w:fldCharType="begin"/>
        </w:r>
        <w:r w:rsidR="0087428C">
          <w:rPr>
            <w:rFonts w:ascii="Times New Roman" w:eastAsia="Times New Roman" w:hAnsi="Times New Roman" w:cs="Times New Roman"/>
            <w:sz w:val="20"/>
            <w:szCs w:val="24"/>
            <w:lang w:val="en-GB" w:eastAsia="ar-SA"/>
          </w:rPr>
          <w:instrText xml:space="preserve"> HYPERLINK "</w:instrText>
        </w:r>
        <w:r w:rsidR="0087428C" w:rsidRPr="00C976C7">
          <w:rPr>
            <w:rFonts w:ascii="Times New Roman" w:eastAsia="Times New Roman" w:hAnsi="Times New Roman" w:cs="Times New Roman"/>
            <w:sz w:val="20"/>
            <w:szCs w:val="24"/>
            <w:lang w:val="en-GB" w:eastAsia="ar-SA"/>
          </w:rPr>
          <w:instrText>https://www.collinsdictionary.com/dictionary/english/poison</w:instrText>
        </w:r>
        <w:r w:rsidR="0087428C">
          <w:rPr>
            <w:rFonts w:ascii="Times New Roman" w:eastAsia="Times New Roman" w:hAnsi="Times New Roman" w:cs="Times New Roman"/>
            <w:sz w:val="20"/>
            <w:szCs w:val="24"/>
            <w:lang w:val="en-GB" w:eastAsia="ar-SA"/>
          </w:rPr>
          <w:instrText xml:space="preserve">" </w:instrText>
        </w:r>
        <w:r w:rsidR="0087428C">
          <w:rPr>
            <w:rFonts w:ascii="Times New Roman" w:eastAsia="Times New Roman" w:hAnsi="Times New Roman" w:cs="Times New Roman"/>
            <w:sz w:val="20"/>
            <w:szCs w:val="24"/>
            <w:lang w:val="en-GB" w:eastAsia="ar-SA"/>
          </w:rPr>
          <w:fldChar w:fldCharType="separate"/>
        </w:r>
        <w:r w:rsidR="0087428C" w:rsidRPr="00687805">
          <w:rPr>
            <w:rStyle w:val="Lienhypertexte"/>
            <w:rFonts w:ascii="Times New Roman" w:eastAsia="Times New Roman" w:hAnsi="Times New Roman"/>
            <w:szCs w:val="24"/>
            <w:lang w:val="en-GB" w:eastAsia="ar-SA"/>
          </w:rPr>
          <w:t>https://www.collinsdictionary.com/dictionary/english/poison</w:t>
        </w:r>
        <w:r w:rsidR="0087428C">
          <w:rPr>
            <w:rFonts w:ascii="Times New Roman" w:eastAsia="Times New Roman" w:hAnsi="Times New Roman" w:cs="Times New Roman"/>
            <w:sz w:val="20"/>
            <w:szCs w:val="24"/>
            <w:lang w:val="en-GB" w:eastAsia="ar-SA"/>
          </w:rPr>
          <w:fldChar w:fldCharType="end"/>
        </w:r>
        <w:r w:rsidR="0087428C">
          <w:rPr>
            <w:rFonts w:ascii="Times New Roman" w:eastAsia="Times New Roman" w:hAnsi="Times New Roman" w:cs="Times New Roman"/>
            <w:sz w:val="20"/>
            <w:szCs w:val="24"/>
            <w:lang w:val="en-GB" w:eastAsia="ar-SA"/>
          </w:rPr>
          <w:t xml:space="preserve">, as of 2 December 2017] </w:t>
        </w:r>
        <w:r w:rsidR="0087428C">
          <w:rPr>
            <w:rFonts w:ascii="Times New Roman" w:eastAsia="Times New Roman" w:hAnsi="Times New Roman" w:cs="Times New Roman"/>
            <w:i/>
            <w:sz w:val="20"/>
            <w:szCs w:val="24"/>
            <w:lang w:val="en-GB" w:eastAsia="ar-SA"/>
          </w:rPr>
          <w:t xml:space="preserve">R38 refers to </w:t>
        </w:r>
        <w:proofErr w:type="spellStart"/>
        <w:r w:rsidR="0087428C">
          <w:rPr>
            <w:rFonts w:ascii="Times New Roman" w:eastAsia="Times New Roman" w:hAnsi="Times New Roman" w:cs="Times New Roman"/>
            <w:i/>
            <w:sz w:val="20"/>
            <w:szCs w:val="24"/>
            <w:lang w:val="en-GB" w:eastAsia="ar-SA"/>
          </w:rPr>
          <w:t>thema</w:t>
        </w:r>
        <w:proofErr w:type="spellEnd"/>
        <w:r w:rsidR="0087428C">
          <w:rPr>
            <w:rFonts w:ascii="Times New Roman" w:eastAsia="Times New Roman" w:hAnsi="Times New Roman" w:cs="Times New Roman"/>
            <w:sz w:val="20"/>
            <w:szCs w:val="24"/>
            <w:lang w:val="en-GB" w:eastAsia="ar-SA"/>
          </w:rPr>
          <w:t xml:space="preserve"> any substance that harms or kills people or animals if they swallow it or absorb it</w:t>
        </w:r>
      </w:ins>
      <w:ins w:id="589" w:author="Patrick LE BOEUF" w:date="2017-12-02T17:31:00Z">
        <w:r w:rsidR="0087428C">
          <w:rPr>
            <w:rFonts w:ascii="Times New Roman" w:eastAsia="Times New Roman" w:hAnsi="Times New Roman" w:cs="Times New Roman"/>
            <w:sz w:val="20"/>
            <w:szCs w:val="24"/>
            <w:lang w:val="en-GB" w:eastAsia="ar-SA"/>
          </w:rPr>
          <w:t xml:space="preserve"> (E18)</w:t>
        </w:r>
      </w:ins>
    </w:p>
    <w:p w:rsidR="00E05E38" w:rsidRPr="00E05E38" w:rsidRDefault="00E05E38" w:rsidP="0087428C">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‘PTBNP|20891’…‘200 1‎‡a  Whitman,‏ ‎‡b  Walt,‏ ‎‡f  1819-1892‏’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UNIMARC format] (F35) </w:t>
      </w:r>
      <w:r w:rsidRPr="00E05E38">
        <w:rPr>
          <w:rFonts w:ascii="Times New Roman" w:eastAsia="Times New Roman" w:hAnsi="Times New Roman" w:cs="Times New Roman"/>
          <w:i/>
          <w:iCs/>
          <w:sz w:val="20"/>
          <w:szCs w:val="24"/>
          <w:lang w:val="en-GB" w:eastAsia="ar-SA"/>
        </w:rPr>
        <w:t xml:space="preserve">R38 refers to </w:t>
      </w:r>
      <w:proofErr w:type="spellStart"/>
      <w:r w:rsidRPr="00E05E38">
        <w:rPr>
          <w:rFonts w:ascii="Times New Roman" w:eastAsia="Times New Roman" w:hAnsi="Times New Roman" w:cs="Times New Roman"/>
          <w:i/>
          <w:iCs/>
          <w:sz w:val="20"/>
          <w:szCs w:val="24"/>
          <w:lang w:val="en-GB" w:eastAsia="ar-SA"/>
        </w:rPr>
        <w:t>thema</w:t>
      </w:r>
      <w:proofErr w:type="spellEnd"/>
      <w:r w:rsidRPr="00E05E38">
        <w:rPr>
          <w:rFonts w:ascii="Times New Roman" w:eastAsia="Times New Roman" w:hAnsi="Times New Roman" w:cs="Times New Roman"/>
          <w:sz w:val="20"/>
          <w:szCs w:val="24"/>
          <w:lang w:val="en-GB" w:eastAsia="ar-SA"/>
        </w:rPr>
        <w:t xml:space="preserve"> the person who wrote the collection of poems titled ‘Leaves of Grass’ (E21=F10)</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‘010 __ |a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85109469’…‘150 __</w:t>
      </w:r>
      <w:r w:rsidRPr="00E05E38">
        <w:rPr>
          <w:rFonts w:ascii="Times New Roman" w:eastAsia="Times New Roman" w:hAnsi="Times New Roman" w:cs="Times New Roman"/>
          <w:b/>
          <w:bCs/>
          <w:sz w:val="20"/>
          <w:szCs w:val="24"/>
          <w:lang w:val="en-GB" w:eastAsia="ar-SA"/>
        </w:rPr>
        <w:t xml:space="preserve"> |a </w:t>
      </w:r>
      <w:r w:rsidRPr="00E05E38">
        <w:rPr>
          <w:rFonts w:ascii="Times New Roman" w:eastAsia="Times New Roman" w:hAnsi="Times New Roman" w:cs="Times New Roman"/>
          <w:sz w:val="20"/>
          <w:szCs w:val="24"/>
          <w:lang w:val="en-GB" w:eastAsia="ar-SA"/>
        </w:rPr>
        <w:t xml:space="preserve">Quantum theory’ [preferred subject access point from LCSH, in MARC 21 format, </w:t>
      </w:r>
      <w:hyperlink r:id="rId11" w:history="1">
        <w:r w:rsidRPr="00E05E38">
          <w:rPr>
            <w:rFonts w:ascii="Times New Roman" w:eastAsia="Times New Roman" w:hAnsi="Times New Roman" w:cs="Times New Roman"/>
            <w:color w:val="0000FF"/>
            <w:sz w:val="20"/>
            <w:szCs w:val="24"/>
            <w:u w:val="single"/>
            <w:lang w:val="en-GB" w:eastAsia="ar-SA"/>
          </w:rPr>
          <w:t>http://lccn.loc.gov/sh85109469</w:t>
        </w:r>
      </w:hyperlink>
      <w:r w:rsidRPr="00E05E38">
        <w:rPr>
          <w:rFonts w:ascii="Times New Roman" w:eastAsia="Times New Roman" w:hAnsi="Times New Roman" w:cs="Times New Roman"/>
          <w:sz w:val="20"/>
          <w:szCs w:val="24"/>
          <w:lang w:val="en-GB" w:eastAsia="ar-SA"/>
        </w:rPr>
        <w:t xml:space="preserve">, as of 15 June 2012] (F35) </w:t>
      </w:r>
      <w:r w:rsidRPr="00E05E38">
        <w:rPr>
          <w:rFonts w:ascii="Times New Roman" w:eastAsia="Times New Roman" w:hAnsi="Times New Roman" w:cs="Times New Roman"/>
          <w:i/>
          <w:iCs/>
          <w:sz w:val="20"/>
          <w:szCs w:val="24"/>
          <w:lang w:val="en-GB" w:eastAsia="ar-SA"/>
        </w:rPr>
        <w:t xml:space="preserve">R38 </w:t>
      </w:r>
      <w:r w:rsidRPr="00E05E38">
        <w:rPr>
          <w:rFonts w:ascii="Times New Roman" w:eastAsia="Times New Roman" w:hAnsi="Times New Roman" w:cs="Times New Roman"/>
          <w:i/>
          <w:iCs/>
          <w:sz w:val="20"/>
          <w:szCs w:val="24"/>
          <w:lang w:val="en-GB" w:eastAsia="ar-SA"/>
        </w:rPr>
        <w:lastRenderedPageBreak/>
        <w:t xml:space="preserve">refers to </w:t>
      </w:r>
      <w:proofErr w:type="spellStart"/>
      <w:r w:rsidRPr="00E05E38">
        <w:rPr>
          <w:rFonts w:ascii="Times New Roman" w:eastAsia="Times New Roman" w:hAnsi="Times New Roman" w:cs="Times New Roman"/>
          <w:i/>
          <w:iCs/>
          <w:sz w:val="20"/>
          <w:szCs w:val="24"/>
          <w:lang w:val="en-GB" w:eastAsia="ar-SA"/>
        </w:rPr>
        <w:t>thema</w:t>
      </w:r>
      <w:proofErr w:type="spellEnd"/>
      <w:r w:rsidRPr="00E05E38">
        <w:rPr>
          <w:rFonts w:ascii="Times New Roman" w:eastAsia="Times New Roman" w:hAnsi="Times New Roman" w:cs="Times New Roman"/>
          <w:sz w:val="20"/>
          <w:szCs w:val="24"/>
          <w:lang w:val="en-GB" w:eastAsia="ar-SA"/>
        </w:rPr>
        <w:t xml:space="preserve"> the branch of physics known as quantum theory (</w:t>
      </w:r>
      <w:del w:id="590" w:author="Patrick LE BOEUF" w:date="2017-12-02T17:32:00Z">
        <w:r w:rsidRPr="00E05E38" w:rsidDel="0087428C">
          <w:rPr>
            <w:rFonts w:ascii="Times New Roman" w:eastAsia="Times New Roman" w:hAnsi="Times New Roman" w:cs="Times New Roman"/>
            <w:sz w:val="20"/>
            <w:szCs w:val="24"/>
            <w:lang w:val="en-GB" w:eastAsia="ar-SA"/>
          </w:rPr>
          <w:delText xml:space="preserve">F6 = </w:delText>
        </w:r>
      </w:del>
      <w:r w:rsidRPr="00E05E38">
        <w:rPr>
          <w:rFonts w:ascii="Times New Roman" w:eastAsia="Times New Roman" w:hAnsi="Times New Roman" w:cs="Times New Roman"/>
          <w:sz w:val="20"/>
          <w:szCs w:val="24"/>
          <w:lang w:val="en-GB" w:eastAsia="ar-SA"/>
        </w:rPr>
        <w:t>E28)</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 […]&gt; &lt;control&gt; &lt;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&gt;beinecke.7h44jbj&lt;/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 […] &lt;/control&gt;’ …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&lt;identity&gt; &lt;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&gt;family&lt;/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xml:lang</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eng</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scriptCode</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Latn</w:t>
      </w:r>
      <w:proofErr w:type="spellEnd"/>
      <w:r w:rsidRPr="00E05E38">
        <w:rPr>
          <w:rFonts w:ascii="Times New Roman" w:eastAsia="Times New Roman" w:hAnsi="Times New Roman" w:cs="Times New Roman"/>
          <w:sz w:val="20"/>
          <w:szCs w:val="24"/>
          <w:lang w:val="en-GB" w:eastAsia="ar-SA"/>
        </w:rPr>
        <w:t xml:space="preserve">"&gt;&lt;part </w:t>
      </w:r>
      <w:proofErr w:type="spellStart"/>
      <w:r w:rsidRPr="00E05E38">
        <w:rPr>
          <w:rFonts w:ascii="Times New Roman" w:eastAsia="Times New Roman" w:hAnsi="Times New Roman" w:cs="Times New Roman"/>
          <w:sz w:val="20"/>
          <w:szCs w:val="24"/>
          <w:lang w:val="en-GB" w:eastAsia="ar-SA"/>
        </w:rPr>
        <w:t>localType</w:t>
      </w:r>
      <w:proofErr w:type="spellEnd"/>
      <w:r w:rsidRPr="00E05E38">
        <w:rPr>
          <w:rFonts w:ascii="Times New Roman" w:eastAsia="Times New Roman" w:hAnsi="Times New Roman" w:cs="Times New Roman"/>
          <w:sz w:val="20"/>
          <w:szCs w:val="24"/>
          <w:lang w:val="en-GB" w:eastAsia="ar-SA"/>
        </w:rPr>
        <w:t>="100a"&gt;Boswell family&lt;/part&gt; […]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&gt; […] &lt;/identity&gt;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&gt;’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EAC] (F35) </w:t>
      </w:r>
      <w:r w:rsidRPr="00E05E38">
        <w:rPr>
          <w:rFonts w:ascii="Times New Roman" w:eastAsia="Times New Roman" w:hAnsi="Times New Roman" w:cs="Times New Roman"/>
          <w:i/>
          <w:sz w:val="20"/>
          <w:szCs w:val="24"/>
          <w:lang w:val="en-GB" w:eastAsia="ar-SA"/>
        </w:rPr>
        <w:t xml:space="preserve">R38 </w:t>
      </w:r>
      <w:r w:rsidRPr="00E05E38">
        <w:rPr>
          <w:rFonts w:ascii="Times New Roman" w:eastAsia="Times New Roman" w:hAnsi="Times New Roman" w:cs="Times New Roman"/>
          <w:i/>
          <w:iCs/>
          <w:sz w:val="20"/>
          <w:szCs w:val="24"/>
          <w:lang w:val="en-GB" w:eastAsia="ar-SA"/>
        </w:rPr>
        <w:t xml:space="preserve">refers to </w:t>
      </w:r>
      <w:proofErr w:type="spellStart"/>
      <w:r w:rsidRPr="00E05E38">
        <w:rPr>
          <w:rFonts w:ascii="Times New Roman" w:eastAsia="Times New Roman" w:hAnsi="Times New Roman" w:cs="Times New Roman"/>
          <w:i/>
          <w:iCs/>
          <w:sz w:val="20"/>
          <w:szCs w:val="24"/>
          <w:lang w:val="en-GB" w:eastAsia="ar-SA"/>
        </w:rPr>
        <w:t>thema</w:t>
      </w:r>
      <w:proofErr w:type="spellEnd"/>
      <w:r w:rsidRPr="00E05E38">
        <w:rPr>
          <w:rFonts w:ascii="Times New Roman" w:eastAsia="Times New Roman" w:hAnsi="Times New Roman" w:cs="Times New Roman"/>
          <w:sz w:val="20"/>
          <w:szCs w:val="24"/>
          <w:lang w:val="en-GB" w:eastAsia="ar-SA"/>
        </w:rPr>
        <w:t xml:space="preserve"> the family who held the barony of </w:t>
      </w:r>
      <w:proofErr w:type="spellStart"/>
      <w:r w:rsidRPr="00E05E38">
        <w:rPr>
          <w:rFonts w:ascii="Times New Roman" w:eastAsia="Times New Roman" w:hAnsi="Times New Roman" w:cs="Times New Roman"/>
          <w:sz w:val="20"/>
          <w:szCs w:val="24"/>
          <w:lang w:val="en-GB" w:eastAsia="ar-SA"/>
        </w:rPr>
        <w:t>Auchinleck</w:t>
      </w:r>
      <w:proofErr w:type="spellEnd"/>
      <w:r w:rsidRPr="00E05E38">
        <w:rPr>
          <w:rFonts w:ascii="Times New Roman" w:eastAsia="Times New Roman" w:hAnsi="Times New Roman" w:cs="Times New Roman"/>
          <w:sz w:val="20"/>
          <w:szCs w:val="24"/>
          <w:lang w:val="en-GB" w:eastAsia="ar-SA"/>
        </w:rPr>
        <w:t xml:space="preserve"> in Scotland from 1504 on (F39)</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591" w:name="_Toc434681803"/>
      <w:r w:rsidRPr="00E05E38">
        <w:rPr>
          <w:rFonts w:ascii="Arial" w:eastAsia="Times New Roman" w:hAnsi="Arial" w:cs="Times New Roman"/>
          <w:b/>
          <w:bCs/>
          <w:i/>
          <w:sz w:val="24"/>
          <w:szCs w:val="24"/>
          <w:lang w:val="en-GB" w:eastAsia="ar-SA"/>
        </w:rPr>
        <w:t>R32 is warranted by (warrants)</w:t>
      </w:r>
      <w:bookmarkEnd w:id="591"/>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35_Nomen_Use"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F52_Name_Use" w:history="1">
        <w:r w:rsidRPr="00E05E38">
          <w:rPr>
            <w:rFonts w:ascii="Times New Roman" w:eastAsia="Times New Roman" w:hAnsi="Times New Roman" w:cs="Times New Roman"/>
            <w:color w:val="0000FF"/>
            <w:sz w:val="20"/>
            <w:szCs w:val="24"/>
            <w:u w:val="single"/>
            <w:lang w:val="en-GB" w:eastAsia="ar-SA"/>
          </w:rPr>
          <w:t>F52</w:t>
        </w:r>
      </w:hyperlink>
      <w:r w:rsidRPr="00E05E38">
        <w:rPr>
          <w:rFonts w:ascii="Times New Roman" w:eastAsia="Times New Roman" w:hAnsi="Times New Roman" w:cs="Times New Roman"/>
          <w:sz w:val="20"/>
          <w:szCs w:val="24"/>
          <w:lang w:val="en-GB" w:eastAsia="ar-SA"/>
        </w:rPr>
        <w:t xml:space="preserve"> Name Use Activity</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89_Propositional_Object" w:history="1">
        <w:r w:rsidRPr="00E05E38">
          <w:rPr>
            <w:rFonts w:ascii="Times New Roman" w:eastAsia="Times New Roman" w:hAnsi="Times New Roman" w:cs="Times New Roman"/>
            <w:color w:val="0000FF"/>
            <w:sz w:val="20"/>
            <w:szCs w:val="24"/>
            <w:u w:val="single"/>
            <w:lang w:val="en-GB" w:eastAsia="ar-SA"/>
          </w:rPr>
          <w:t>E89</w:t>
        </w:r>
      </w:hyperlink>
      <w:r w:rsidRPr="00E05E38">
        <w:rPr>
          <w:rFonts w:ascii="Times New Roman" w:eastAsia="Times New Roman" w:hAnsi="Times New Roman" w:cs="Times New Roman"/>
          <w:sz w:val="20"/>
          <w:szCs w:val="24"/>
          <w:lang w:val="en-GB" w:eastAsia="ar-SA"/>
        </w:rPr>
        <w:t xml:space="preserve"> Propositional Object. </w:t>
      </w:r>
      <w:hyperlink w:anchor="_P67_refers_to" w:history="1">
        <w:r w:rsidRPr="00E05E38">
          <w:rPr>
            <w:rFonts w:ascii="Times New Roman" w:eastAsia="Times New Roman" w:hAnsi="Times New Roman" w:cs="Times New Roman"/>
            <w:color w:val="0000FF"/>
            <w:sz w:val="20"/>
            <w:szCs w:val="24"/>
            <w:u w:val="single"/>
            <w:lang w:val="en-GB" w:eastAsia="ar-SA"/>
          </w:rPr>
          <w:t>P67</w:t>
        </w:r>
      </w:hyperlink>
      <w:r w:rsidRPr="00E05E38">
        <w:rPr>
          <w:rFonts w:ascii="Times New Roman" w:eastAsia="Times New Roman" w:hAnsi="Times New Roman" w:cs="Times New Roman"/>
          <w:sz w:val="20"/>
          <w:szCs w:val="24"/>
          <w:lang w:val="en-GB" w:eastAsia="ar-SA"/>
        </w:rPr>
        <w:t xml:space="preserve"> refers to</w:t>
      </w:r>
      <w:r w:rsidRPr="00E05E38">
        <w:rPr>
          <w:rFonts w:ascii="Times New Roman" w:eastAsia="Times New Roman" w:hAnsi="Times New Roman" w:cs="Times New Roman"/>
          <w:sz w:val="20"/>
          <w:szCs w:val="20"/>
          <w:lang w:val="en-GB" w:eastAsia="ar-SA"/>
        </w:rPr>
        <w:t xml:space="preserve"> (is referred to by</w:t>
      </w:r>
      <w:r w:rsidRPr="00E05E38">
        <w:rPr>
          <w:rFonts w:ascii="Times New Roman" w:eastAsia="Times New Roman" w:hAnsi="Times New Roman" w:cs="Times New Roman"/>
          <w:b/>
          <w:bCs/>
          <w:sz w:val="20"/>
          <w:szCs w:val="20"/>
          <w:lang w:val="en-GB" w:eastAsia="ar-SA"/>
        </w:rPr>
        <w:t xml:space="preserve">): </w:t>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(0,n:0,n)</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0"/>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with an instance of F52 Name Use Activity which provides evidence for the use of the particular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in the stated sense. The association between this name use activity and a source for it may be described by the property </w:t>
      </w:r>
      <w:r w:rsidRPr="00E05E38">
        <w:rPr>
          <w:rFonts w:ascii="Times New Roman" w:eastAsia="Times New Roman" w:hAnsi="Times New Roman" w:cs="Times New Roman"/>
          <w:i/>
          <w:sz w:val="20"/>
          <w:szCs w:val="24"/>
          <w:lang w:val="en-GB" w:eastAsia="ar-SA"/>
        </w:rPr>
        <w:t>P70 documents (is documented in)</w:t>
      </w:r>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t>The variant controlled access point in record n 79021736, tagged in MARC 21 format, ‘400 1_</w:t>
      </w:r>
      <w:r w:rsidRPr="00E05E38">
        <w:rPr>
          <w:rFonts w:ascii="Times New Roman" w:eastAsia="Times New Roman" w:hAnsi="Times New Roman" w:cs="Times New Roman"/>
          <w:b/>
          <w:bCs/>
          <w:sz w:val="20"/>
          <w:szCs w:val="24"/>
          <w:lang w:val="en-GB" w:eastAsia="ar-SA"/>
        </w:rPr>
        <w:t xml:space="preserve"> |a </w:t>
      </w:r>
      <w:proofErr w:type="spellStart"/>
      <w:r w:rsidRPr="00E05E38">
        <w:rPr>
          <w:rFonts w:ascii="Times New Roman" w:eastAsia="Times New Roman" w:hAnsi="Times New Roman" w:cs="Times New Roman"/>
          <w:sz w:val="20"/>
          <w:szCs w:val="24"/>
          <w:lang w:val="en-GB" w:eastAsia="ar-SA"/>
        </w:rPr>
        <w:t>Пруст</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Марсель</w:t>
      </w:r>
      <w:proofErr w:type="spellEnd"/>
      <w:r w:rsidRPr="00E05E38">
        <w:rPr>
          <w:rFonts w:ascii="Times New Roman" w:eastAsia="Times New Roman" w:hAnsi="Times New Roman" w:cs="Times New Roman"/>
          <w:sz w:val="20"/>
          <w:szCs w:val="24"/>
          <w:lang w:val="en-GB" w:eastAsia="ar-SA"/>
        </w:rPr>
        <w:t>,</w:t>
      </w:r>
      <w:r w:rsidRPr="00E05E38">
        <w:rPr>
          <w:rFonts w:ascii="Times New Roman" w:eastAsia="Times New Roman" w:hAnsi="Times New Roman" w:cs="Times New Roman"/>
          <w:b/>
          <w:bCs/>
          <w:sz w:val="20"/>
          <w:szCs w:val="24"/>
          <w:lang w:val="en-GB" w:eastAsia="ar-SA"/>
        </w:rPr>
        <w:t xml:space="preserve"> |d </w:t>
      </w:r>
      <w:r w:rsidRPr="00E05E38">
        <w:rPr>
          <w:rFonts w:ascii="Times New Roman" w:eastAsia="Times New Roman" w:hAnsi="Times New Roman" w:cs="Times New Roman"/>
          <w:sz w:val="20"/>
          <w:szCs w:val="24"/>
          <w:lang w:val="en-GB" w:eastAsia="ar-SA"/>
        </w:rPr>
        <w:t xml:space="preserve">1871-1922’ found in the Library of Congress authorities as of 15 June 2012 (F35) </w:t>
      </w:r>
      <w:r w:rsidRPr="00E05E38">
        <w:rPr>
          <w:rFonts w:ascii="Times New Roman" w:eastAsia="Times New Roman" w:hAnsi="Times New Roman" w:cs="Times New Roman"/>
          <w:i/>
          <w:iCs/>
          <w:sz w:val="20"/>
          <w:szCs w:val="24"/>
          <w:lang w:val="en-GB" w:eastAsia="ar-SA"/>
        </w:rPr>
        <w:t>R32 is warranted by</w:t>
      </w:r>
      <w:r w:rsidRPr="00E05E38">
        <w:rPr>
          <w:rFonts w:ascii="Times New Roman" w:eastAsia="Times New Roman" w:hAnsi="Times New Roman" w:cs="Times New Roman"/>
          <w:sz w:val="20"/>
          <w:szCs w:val="24"/>
          <w:lang w:val="en-GB" w:eastAsia="ar-SA"/>
        </w:rPr>
        <w:t xml:space="preserve"> the use of the name ‘</w:t>
      </w:r>
      <w:proofErr w:type="spellStart"/>
      <w:r w:rsidRPr="00E05E38">
        <w:rPr>
          <w:rFonts w:ascii="Times New Roman" w:eastAsia="Times New Roman" w:hAnsi="Times New Roman" w:cs="Times New Roman"/>
          <w:sz w:val="20"/>
          <w:szCs w:val="24"/>
          <w:lang w:val="en-GB" w:eastAsia="ar-SA"/>
        </w:rPr>
        <w:t>Марсель</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Пруст</w:t>
      </w:r>
      <w:proofErr w:type="spellEnd"/>
      <w:r w:rsidRPr="00E05E38">
        <w:rPr>
          <w:rFonts w:ascii="Times New Roman" w:eastAsia="Times New Roman" w:hAnsi="Times New Roman" w:cs="Times New Roman"/>
          <w:sz w:val="20"/>
          <w:szCs w:val="24"/>
          <w:lang w:val="en-GB" w:eastAsia="ar-SA"/>
        </w:rPr>
        <w:t xml:space="preserve">’ in Cyrillic script (F52), for which evidence can be found in the publication referred to as ‘Andreev, L.G. </w:t>
      </w:r>
      <w:proofErr w:type="spellStart"/>
      <w:r w:rsidRPr="00E05E38">
        <w:rPr>
          <w:rFonts w:ascii="Times New Roman" w:eastAsia="Times New Roman" w:hAnsi="Times New Roman" w:cs="Times New Roman"/>
          <w:sz w:val="20"/>
          <w:szCs w:val="24"/>
          <w:lang w:val="en-GB" w:eastAsia="ar-SA"/>
        </w:rPr>
        <w:t>Marsel</w:t>
      </w:r>
      <w:proofErr w:type="spellEnd"/>
      <w:r w:rsidRPr="00E05E38">
        <w:rPr>
          <w:rFonts w:ascii="Arial Unicode MS" w:eastAsia="Arial Unicode MS" w:hAnsi="Arial Unicode MS" w:cs="Arial Unicode MS"/>
          <w:sz w:val="20"/>
          <w:szCs w:val="24"/>
          <w:lang w:val="en-GB" w:eastAsia="ar-SA"/>
        </w:rPr>
        <w:t>ʹ</w:t>
      </w:r>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Prust</w:t>
      </w:r>
      <w:proofErr w:type="spellEnd"/>
      <w:r w:rsidRPr="00E05E38">
        <w:rPr>
          <w:rFonts w:ascii="Times New Roman" w:eastAsia="Times New Roman" w:hAnsi="Times New Roman" w:cs="Times New Roman"/>
          <w:sz w:val="20"/>
          <w:szCs w:val="24"/>
          <w:lang w:val="en-GB" w:eastAsia="ar-SA"/>
        </w:rPr>
        <w:t>, 1968’ in the authority record established by the Library of Congress for Marcel Proust</w:t>
      </w:r>
    </w:p>
    <w:p w:rsidR="00E05E38" w:rsidRPr="00E05E38" w:rsidRDefault="00E05E38" w:rsidP="00E05E38">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The preferred access point in record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85109469, tagged in MARC 21 format, ‘150 __</w:t>
      </w:r>
      <w:r w:rsidRPr="00E05E38">
        <w:rPr>
          <w:rFonts w:ascii="Times New Roman" w:eastAsia="Times New Roman" w:hAnsi="Times New Roman" w:cs="Times New Roman"/>
          <w:b/>
          <w:bCs/>
          <w:sz w:val="20"/>
          <w:szCs w:val="24"/>
          <w:lang w:val="en-GB" w:eastAsia="ar-SA"/>
        </w:rPr>
        <w:t xml:space="preserve"> |a </w:t>
      </w:r>
      <w:r w:rsidRPr="00E05E38">
        <w:rPr>
          <w:rFonts w:ascii="Times New Roman" w:eastAsia="Times New Roman" w:hAnsi="Times New Roman" w:cs="Times New Roman"/>
          <w:sz w:val="20"/>
          <w:szCs w:val="24"/>
          <w:lang w:val="en-GB" w:eastAsia="ar-SA"/>
        </w:rPr>
        <w:t xml:space="preserve">Quantum theory’ found in the Library of Congress authorities as of 15 June 2012 (F35) </w:t>
      </w:r>
      <w:r w:rsidRPr="00E05E38">
        <w:rPr>
          <w:rFonts w:ascii="Times New Roman" w:eastAsia="Times New Roman" w:hAnsi="Times New Roman" w:cs="Times New Roman"/>
          <w:i/>
          <w:iCs/>
          <w:sz w:val="20"/>
          <w:szCs w:val="24"/>
          <w:lang w:val="en-GB" w:eastAsia="ar-SA"/>
        </w:rPr>
        <w:t>R32 is warranted by</w:t>
      </w:r>
      <w:r w:rsidRPr="00E05E38">
        <w:rPr>
          <w:rFonts w:ascii="Times New Roman" w:eastAsia="Times New Roman" w:hAnsi="Times New Roman" w:cs="Times New Roman"/>
          <w:sz w:val="20"/>
          <w:szCs w:val="24"/>
          <w:lang w:val="en-GB" w:eastAsia="ar-SA"/>
        </w:rPr>
        <w:t xml:space="preserve"> the use of the phrase ‘quantum theory’ in the English language (F52), as attested to by references to the NASA and INSPEC thesauri in the authority record established by the Library of Congress</w:t>
      </w:r>
    </w:p>
    <w:p w:rsidR="00E05E38" w:rsidRPr="00E05E38" w:rsidRDefault="00E05E38" w:rsidP="00E05E38">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The preferred access point in record </w:t>
      </w:r>
      <w:proofErr w:type="spellStart"/>
      <w:r w:rsidRPr="00E05E38">
        <w:rPr>
          <w:rFonts w:ascii="Times New Roman" w:eastAsia="Times New Roman" w:hAnsi="Times New Roman" w:cs="Times New Roman"/>
          <w:sz w:val="20"/>
          <w:szCs w:val="24"/>
          <w:lang w:val="en-GB" w:eastAsia="ar-SA"/>
        </w:rPr>
        <w:t>sh</w:t>
      </w:r>
      <w:proofErr w:type="spellEnd"/>
      <w:r w:rsidRPr="00E05E38">
        <w:rPr>
          <w:rFonts w:ascii="Times New Roman" w:eastAsia="Times New Roman" w:hAnsi="Times New Roman" w:cs="Times New Roman"/>
          <w:sz w:val="20"/>
          <w:szCs w:val="24"/>
          <w:lang w:val="en-GB" w:eastAsia="ar-SA"/>
        </w:rPr>
        <w:t xml:space="preserve"> 85074230 in the LCSH authority file tagged in MARC 21 in the field ‘150__ |a </w:t>
      </w:r>
      <w:proofErr w:type="spellStart"/>
      <w:r w:rsidRPr="00E05E38">
        <w:rPr>
          <w:rFonts w:ascii="Times New Roman" w:eastAsia="Times New Roman" w:hAnsi="Times New Roman" w:cs="Times New Roman"/>
          <w:sz w:val="20"/>
          <w:szCs w:val="24"/>
          <w:lang w:val="en-GB" w:eastAsia="ar-SA"/>
        </w:rPr>
        <w:t>Lamniformes</w:t>
      </w:r>
      <w:proofErr w:type="spellEnd"/>
      <w:r w:rsidRPr="00E05E38">
        <w:rPr>
          <w:rFonts w:ascii="Times New Roman" w:eastAsia="Times New Roman" w:hAnsi="Times New Roman" w:cs="Times New Roman"/>
          <w:sz w:val="20"/>
          <w:szCs w:val="24"/>
          <w:lang w:val="en-GB" w:eastAsia="ar-SA"/>
        </w:rPr>
        <w:t xml:space="preserve">’ (F35) </w:t>
      </w:r>
      <w:r w:rsidRPr="00E05E38">
        <w:rPr>
          <w:rFonts w:ascii="Times New Roman" w:eastAsia="Times New Roman" w:hAnsi="Times New Roman" w:cs="Times New Roman"/>
          <w:i/>
          <w:sz w:val="20"/>
          <w:szCs w:val="24"/>
          <w:lang w:val="en-GB" w:eastAsia="ar-SA"/>
        </w:rPr>
        <w:t>R32 is warranted by</w:t>
      </w:r>
      <w:r w:rsidRPr="00E05E38">
        <w:rPr>
          <w:rFonts w:ascii="Times New Roman" w:eastAsia="Times New Roman" w:hAnsi="Times New Roman" w:cs="Times New Roman"/>
          <w:sz w:val="20"/>
          <w:szCs w:val="24"/>
          <w:lang w:val="en-GB" w:eastAsia="ar-SA"/>
        </w:rPr>
        <w:t xml:space="preserve"> the use of the term ‘</w:t>
      </w:r>
      <w:proofErr w:type="spellStart"/>
      <w:r w:rsidRPr="00E05E38">
        <w:rPr>
          <w:rFonts w:ascii="Times New Roman" w:eastAsia="Times New Roman" w:hAnsi="Times New Roman" w:cs="Times New Roman"/>
          <w:sz w:val="20"/>
          <w:szCs w:val="24"/>
          <w:lang w:val="en-GB" w:eastAsia="ar-SA"/>
        </w:rPr>
        <w:t>Lamniformes</w:t>
      </w:r>
      <w:proofErr w:type="spellEnd"/>
      <w:r w:rsidRPr="00E05E38">
        <w:rPr>
          <w:rFonts w:ascii="Times New Roman" w:eastAsia="Times New Roman" w:hAnsi="Times New Roman" w:cs="Times New Roman"/>
          <w:sz w:val="20"/>
          <w:szCs w:val="24"/>
          <w:lang w:val="en-GB" w:eastAsia="ar-SA"/>
        </w:rPr>
        <w:t>’ for mackerel sharks in the entry on page 51 of Fishes of the world by J.S. Nelson published in 1994 (F52)</w:t>
      </w:r>
    </w:p>
    <w:p w:rsidR="00E05E38" w:rsidRPr="00E05E38" w:rsidRDefault="00E05E38" w:rsidP="00E05E38">
      <w:pPr>
        <w:widowControl w:val="0"/>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The preferred access point in record n 85118480 in the Library of Congress name authority file as of 19 November 2012 tagged in MARC 21 in the field ‘110 2_ |a Canadian Academic Centre in Italy’ (F35) </w:t>
      </w:r>
      <w:r w:rsidRPr="00E05E38">
        <w:rPr>
          <w:rFonts w:ascii="Times New Roman" w:eastAsia="Times New Roman" w:hAnsi="Times New Roman" w:cs="Times New Roman"/>
          <w:i/>
          <w:sz w:val="20"/>
          <w:szCs w:val="24"/>
          <w:lang w:val="en-GB" w:eastAsia="ar-SA"/>
        </w:rPr>
        <w:t>R32 is warranted by</w:t>
      </w:r>
      <w:r w:rsidRPr="00E05E38">
        <w:rPr>
          <w:rFonts w:ascii="Times New Roman" w:eastAsia="Times New Roman" w:hAnsi="Times New Roman" w:cs="Times New Roman"/>
          <w:sz w:val="20"/>
          <w:szCs w:val="24"/>
          <w:lang w:val="en-GB" w:eastAsia="ar-SA"/>
        </w:rPr>
        <w:t xml:space="preserve"> the use of the name ‘Canadian Academic Centre in Italy’ on page 6 of the book ‘Lo </w:t>
      </w:r>
      <w:proofErr w:type="spellStart"/>
      <w:r w:rsidRPr="00E05E38">
        <w:rPr>
          <w:rFonts w:ascii="Times New Roman" w:eastAsia="Times New Roman" w:hAnsi="Times New Roman" w:cs="Times New Roman"/>
          <w:sz w:val="20"/>
          <w:szCs w:val="24"/>
          <w:lang w:val="en-GB" w:eastAsia="ar-SA"/>
        </w:rPr>
        <w:t>Scavo</w:t>
      </w:r>
      <w:proofErr w:type="spellEnd"/>
      <w:r w:rsidRPr="00E05E38">
        <w:rPr>
          <w:rFonts w:ascii="Times New Roman" w:eastAsia="Times New Roman" w:hAnsi="Times New Roman" w:cs="Times New Roman"/>
          <w:sz w:val="20"/>
          <w:szCs w:val="24"/>
          <w:lang w:val="en-GB" w:eastAsia="ar-SA"/>
        </w:rPr>
        <w:t xml:space="preserve"> di S. Giovanni di </w:t>
      </w:r>
      <w:proofErr w:type="spellStart"/>
      <w:r w:rsidRPr="00E05E38">
        <w:rPr>
          <w:rFonts w:ascii="Times New Roman" w:eastAsia="Times New Roman" w:hAnsi="Times New Roman" w:cs="Times New Roman"/>
          <w:sz w:val="20"/>
          <w:szCs w:val="24"/>
          <w:lang w:val="en-GB" w:eastAsia="ar-SA"/>
        </w:rPr>
        <w:t>Ruoti</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ed</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il</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periodo</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tardoantico</w:t>
      </w:r>
      <w:proofErr w:type="spellEnd"/>
      <w:r w:rsidRPr="00E05E38">
        <w:rPr>
          <w:rFonts w:ascii="Times New Roman" w:eastAsia="Times New Roman" w:hAnsi="Times New Roman" w:cs="Times New Roman"/>
          <w:sz w:val="20"/>
          <w:szCs w:val="24"/>
          <w:lang w:val="en-GB" w:eastAsia="ar-SA"/>
        </w:rPr>
        <w:t xml:space="preserve"> in Basilicata’ published in 1983</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592" w:name="_Toc434681826"/>
      <w:r w:rsidRPr="00E05E38">
        <w:rPr>
          <w:rFonts w:ascii="Arial" w:eastAsia="Times New Roman" w:hAnsi="Arial" w:cs="Times New Roman"/>
          <w:b/>
          <w:bCs/>
          <w:i/>
          <w:sz w:val="24"/>
          <w:szCs w:val="24"/>
          <w:lang w:val="en-GB" w:eastAsia="ar-SA"/>
        </w:rPr>
        <w:t>R56 has related use (is related use for)</w:t>
      </w:r>
      <w:bookmarkEnd w:id="592"/>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hyperlink w:anchor="_F35_Nomen_Use"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F35_Nomen_Use" w:history="1">
        <w:r w:rsidRPr="00E05E38">
          <w:rPr>
            <w:rFonts w:ascii="Times New Roman" w:eastAsia="Times New Roman" w:hAnsi="Times New Roman" w:cs="Times New Roman"/>
            <w:color w:val="0000FF"/>
            <w:sz w:val="20"/>
            <w:szCs w:val="24"/>
            <w:u w:val="single"/>
            <w:lang w:val="en-GB" w:eastAsia="ar-SA"/>
          </w:rPr>
          <w:t>F35</w:t>
        </w:r>
      </w:hyperlink>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w:t>
      </w:r>
    </w:p>
    <w:p w:rsidR="00E05E38" w:rsidRPr="00E05E38" w:rsidRDefault="00E05E38" w:rsidP="00E05E38">
      <w:pPr>
        <w:widowControl w:val="0"/>
        <w:suppressAutoHyphens/>
        <w:autoSpaceDE w:val="0"/>
        <w:spacing w:after="120" w:line="240" w:lineRule="auto"/>
        <w:ind w:left="1560" w:hanging="1560"/>
        <w:jc w:val="both"/>
        <w:rPr>
          <w:rFonts w:ascii="Times New Roman" w:eastAsia="Times New Roman" w:hAnsi="Times New Roman" w:cs="Times New Roman"/>
          <w:sz w:val="20"/>
          <w:szCs w:val="24"/>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29_Design_or_" w:history="1">
        <w:r w:rsidRPr="00E05E38">
          <w:rPr>
            <w:rFonts w:ascii="Times New Roman" w:eastAsia="Times New Roman" w:hAnsi="Times New Roman" w:cs="Times New Roman"/>
            <w:color w:val="0000FF"/>
            <w:sz w:val="20"/>
            <w:szCs w:val="24"/>
            <w:u w:val="single"/>
            <w:lang w:val="en-GB" w:eastAsia="ar-SA"/>
          </w:rPr>
          <w:t>E29</w:t>
        </w:r>
      </w:hyperlink>
      <w:r w:rsidRPr="00E05E38">
        <w:rPr>
          <w:rFonts w:ascii="Times New Roman" w:eastAsia="Times New Roman" w:hAnsi="Times New Roman" w:cs="Times New Roman"/>
          <w:sz w:val="20"/>
          <w:szCs w:val="24"/>
          <w:lang w:val="en-GB" w:eastAsia="ar-SA"/>
        </w:rPr>
        <w:t xml:space="preserve"> Design or Procedure. </w:t>
      </w:r>
      <w:hyperlink w:anchor="_P69_is_associated" w:history="1">
        <w:r w:rsidRPr="00E05E38">
          <w:rPr>
            <w:rFonts w:ascii="Times New Roman" w:eastAsia="Times New Roman" w:hAnsi="Times New Roman" w:cs="Times New Roman"/>
            <w:color w:val="0000FF"/>
            <w:sz w:val="20"/>
            <w:szCs w:val="24"/>
            <w:u w:val="single"/>
            <w:lang w:val="en-GB" w:eastAsia="ar-SA"/>
          </w:rPr>
          <w:t>P69</w:t>
        </w:r>
      </w:hyperlink>
      <w:r w:rsidRPr="00E05E38">
        <w:rPr>
          <w:rFonts w:ascii="Times New Roman" w:eastAsia="Times New Roman" w:hAnsi="Times New Roman" w:cs="Times New Roman"/>
          <w:sz w:val="20"/>
          <w:szCs w:val="24"/>
          <w:lang w:val="en-GB" w:eastAsia="ar-SA"/>
        </w:rPr>
        <w:t xml:space="preserve"> has association with (is associated with): </w:t>
      </w:r>
      <w:hyperlink w:anchor="_E29_Design_or_" w:history="1">
        <w:r w:rsidRPr="00E05E38">
          <w:rPr>
            <w:rFonts w:ascii="Times New Roman" w:eastAsia="Times New Roman" w:hAnsi="Times New Roman" w:cs="Times New Roman"/>
            <w:color w:val="0000FF"/>
            <w:sz w:val="20"/>
            <w:szCs w:val="24"/>
            <w:u w:val="single"/>
            <w:lang w:val="en-GB" w:eastAsia="ar-SA"/>
          </w:rPr>
          <w:t>E29</w:t>
        </w:r>
      </w:hyperlink>
      <w:r w:rsidRPr="00E05E38">
        <w:rPr>
          <w:rFonts w:ascii="Times New Roman" w:eastAsia="Times New Roman" w:hAnsi="Times New Roman" w:cs="Times New Roman"/>
          <w:sz w:val="20"/>
          <w:szCs w:val="24"/>
          <w:lang w:val="en-GB" w:eastAsia="ar-SA"/>
        </w:rPr>
        <w:t xml:space="preserve"> Design or Procedure</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(0,n:0,n)</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associates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with another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which has a related use in some context, such as alternative, lexical variant, replacing former use etc. The property R56.1 allows for specifying the </w:t>
      </w:r>
      <w:r w:rsidRPr="00E05E38">
        <w:rPr>
          <w:rFonts w:ascii="Times New Roman" w:eastAsia="Times New Roman" w:hAnsi="Times New Roman" w:cs="Times New Roman"/>
          <w:sz w:val="20"/>
          <w:szCs w:val="24"/>
          <w:lang w:val="en-GB" w:eastAsia="ar-SA"/>
        </w:rPr>
        <w:lastRenderedPageBreak/>
        <w:t xml:space="preserve">particular kind of the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relationship.</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r>
      <w:bookmarkStart w:id="593" w:name="_GoBack"/>
      <w:bookmarkEnd w:id="593"/>
      <w:r w:rsidRPr="00E05E38">
        <w:rPr>
          <w:rFonts w:ascii="Times New Roman" w:eastAsia="Times New Roman" w:hAnsi="Times New Roman" w:cs="Times New Roman"/>
          <w:sz w:val="20"/>
          <w:szCs w:val="24"/>
          <w:lang w:val="en-GB" w:eastAsia="ar-SA"/>
        </w:rPr>
        <w:t xml:space="preserve">‘001  FRBNF122597517’…‘14506$w.1..b.fre.$aDu sublime’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R56 has related use</w:t>
      </w:r>
      <w:r w:rsidRPr="00E05E38">
        <w:rPr>
          <w:rFonts w:ascii="Times New Roman" w:eastAsia="Times New Roman" w:hAnsi="Times New Roman" w:cs="Times New Roman"/>
          <w:sz w:val="20"/>
          <w:szCs w:val="24"/>
          <w:lang w:val="en-GB" w:eastAsia="ar-SA"/>
        </w:rPr>
        <w:t xml:space="preserve"> ‘001  FRBNF122597517’…‘14506$w.0..g.grp $</w:t>
      </w:r>
      <w:proofErr w:type="spellStart"/>
      <w:r w:rsidRPr="00E05E38">
        <w:rPr>
          <w:rFonts w:ascii="Times New Roman" w:eastAsia="Times New Roman" w:hAnsi="Times New Roman" w:cs="Times New Roman"/>
          <w:sz w:val="20"/>
          <w:szCs w:val="24"/>
          <w:lang w:val="en-GB" w:eastAsia="ar-SA"/>
        </w:rPr>
        <w:t>aΠερ</w:t>
      </w:r>
      <w:r w:rsidRPr="00E05E38">
        <w:rPr>
          <w:rFonts w:ascii="Tahoma" w:eastAsia="Times New Roman" w:hAnsi="Tahoma" w:cs="Tahoma"/>
          <w:sz w:val="20"/>
          <w:szCs w:val="24"/>
          <w:lang w:val="en-GB" w:eastAsia="ar-SA"/>
        </w:rPr>
        <w:t>ὶ</w:t>
      </w:r>
      <w:proofErr w:type="spellEnd"/>
      <w:r w:rsidRPr="00E05E38">
        <w:rPr>
          <w:rFonts w:ascii="Times New Roman" w:eastAsia="Times New Roman" w:hAnsi="Times New Roman" w:cs="Times New Roman"/>
          <w:sz w:val="20"/>
          <w:szCs w:val="24"/>
          <w:lang w:val="en-GB" w:eastAsia="ar-SA"/>
        </w:rPr>
        <w:t xml:space="preserve"> </w:t>
      </w:r>
      <w:r w:rsidRPr="00E05E38">
        <w:rPr>
          <w:rFonts w:ascii="Tahoma" w:eastAsia="Times New Roman" w:hAnsi="Tahoma" w:cs="Tahoma"/>
          <w:sz w:val="20"/>
          <w:szCs w:val="24"/>
          <w:lang w:val="en-GB" w:eastAsia="ar-SA"/>
        </w:rPr>
        <w:t>ὕ</w:t>
      </w:r>
      <w:r w:rsidRPr="00E05E38">
        <w:rPr>
          <w:rFonts w:ascii="Times New Roman" w:eastAsia="Times New Roman" w:hAnsi="Times New Roman" w:cs="Times New Roman"/>
          <w:sz w:val="20"/>
          <w:szCs w:val="24"/>
          <w:lang w:val="en-GB" w:eastAsia="ar-SA"/>
        </w:rPr>
        <w:t>π</w:t>
      </w:r>
      <w:proofErr w:type="spellStart"/>
      <w:r w:rsidRPr="00E05E38">
        <w:rPr>
          <w:rFonts w:ascii="Times New Roman" w:eastAsia="Times New Roman" w:hAnsi="Times New Roman" w:cs="Times New Roman"/>
          <w:sz w:val="20"/>
          <w:szCs w:val="24"/>
          <w:lang w:val="en-GB" w:eastAsia="ar-SA"/>
        </w:rPr>
        <w:t>σους</w:t>
      </w:r>
      <w:proofErr w:type="spellEnd"/>
      <w:r w:rsidRPr="00E05E38">
        <w:rPr>
          <w:rFonts w:ascii="Times New Roman" w:eastAsia="Times New Roman" w:hAnsi="Times New Roman" w:cs="Times New Roman"/>
          <w:sz w:val="20"/>
          <w:szCs w:val="24"/>
          <w:lang w:val="en-GB" w:eastAsia="ar-SA"/>
        </w:rPr>
        <w:t xml:space="preserve">’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R56.1 has type</w:t>
      </w:r>
      <w:r w:rsidRPr="00E05E38">
        <w:rPr>
          <w:rFonts w:ascii="Times New Roman" w:eastAsia="Times New Roman" w:hAnsi="Times New Roman" w:cs="Times New Roman"/>
          <w:sz w:val="20"/>
          <w:szCs w:val="24"/>
          <w:lang w:val="en-GB" w:eastAsia="ar-SA"/>
        </w:rPr>
        <w:t xml:space="preserve"> parallel form (E55)</w:t>
      </w:r>
    </w:p>
    <w:p w:rsidR="00E05E38" w:rsidRPr="00E05E38" w:rsidRDefault="00E05E38" w:rsidP="00E05E38">
      <w:pPr>
        <w:widowControl w:val="0"/>
        <w:suppressAutoHyphens/>
        <w:autoSpaceDE w:val="0"/>
        <w:spacing w:after="120" w:line="240" w:lineRule="auto"/>
        <w:ind w:left="1559" w:firstLine="1"/>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‘001  FRBNF126866954’…‘100  $w.0..b.....$aTyrrell$mGeorge$d1861-1909’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R56 has related use</w:t>
      </w:r>
      <w:r w:rsidRPr="00E05E38">
        <w:rPr>
          <w:rFonts w:ascii="Times New Roman" w:eastAsia="Times New Roman" w:hAnsi="Times New Roman" w:cs="Times New Roman"/>
          <w:sz w:val="20"/>
          <w:szCs w:val="24"/>
          <w:lang w:val="en-GB" w:eastAsia="ar-SA"/>
        </w:rPr>
        <w:t xml:space="preserve"> ‘001  FRBNF126866954’…‘466  $w....b     $aTyrell$oAffaire$g1907’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INTERMARC format] (F35) </w:t>
      </w:r>
      <w:r w:rsidRPr="00E05E38">
        <w:rPr>
          <w:rFonts w:ascii="Times New Roman" w:eastAsia="Times New Roman" w:hAnsi="Times New Roman" w:cs="Times New Roman"/>
          <w:i/>
          <w:iCs/>
          <w:sz w:val="20"/>
          <w:szCs w:val="24"/>
          <w:lang w:val="en-GB" w:eastAsia="ar-SA"/>
        </w:rPr>
        <w:t>R56.1 has type</w:t>
      </w:r>
      <w:r w:rsidRPr="00E05E38">
        <w:rPr>
          <w:rFonts w:ascii="Times New Roman" w:eastAsia="Times New Roman" w:hAnsi="Times New Roman" w:cs="Times New Roman"/>
          <w:sz w:val="20"/>
          <w:szCs w:val="24"/>
          <w:lang w:val="en-GB" w:eastAsia="ar-SA"/>
        </w:rPr>
        <w:t xml:space="preserve"> variant access point for a personal name, intended to be displayed in a subject index only, and not in a personal names index (E55) [Explanation: in the INTERMARC format used at the National Library of France, tag 466 in an authority record for a person serves to introduce a topical term which is displayed as a variant form for the personal name in the subject index, but is not displayed in the name index]</w:t>
      </w:r>
    </w:p>
    <w:p w:rsidR="00E05E38" w:rsidRPr="00E05E38" w:rsidRDefault="00E05E38" w:rsidP="00E05E38">
      <w:pPr>
        <w:widowControl w:val="0"/>
        <w:tabs>
          <w:tab w:val="left" w:pos="1560"/>
        </w:tabs>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‘010 __ |a n 78004438’…‘110 2_ |a International Federation of Library Associations and Institutions’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MARC 21 format] (F35) </w:t>
      </w:r>
      <w:r w:rsidRPr="00E05E38">
        <w:rPr>
          <w:rFonts w:ascii="Times New Roman" w:eastAsia="Times New Roman" w:hAnsi="Times New Roman" w:cs="Times New Roman"/>
          <w:i/>
          <w:iCs/>
          <w:sz w:val="20"/>
          <w:szCs w:val="24"/>
          <w:lang w:val="en-GB" w:eastAsia="ar-SA"/>
        </w:rPr>
        <w:t>R56 has related use</w:t>
      </w:r>
      <w:r w:rsidRPr="00E05E38">
        <w:rPr>
          <w:rFonts w:ascii="Times New Roman" w:eastAsia="Times New Roman" w:hAnsi="Times New Roman" w:cs="Times New Roman"/>
          <w:sz w:val="20"/>
          <w:szCs w:val="24"/>
          <w:lang w:val="en-GB" w:eastAsia="ar-SA"/>
        </w:rPr>
        <w:t xml:space="preserve"> ‘010 __ |a n 78004438’…‘410 2_ |a IFLA’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MARC 21 format] (F35) </w:t>
      </w:r>
      <w:r w:rsidRPr="00E05E38">
        <w:rPr>
          <w:rFonts w:ascii="Times New Roman" w:eastAsia="Times New Roman" w:hAnsi="Times New Roman" w:cs="Times New Roman"/>
          <w:i/>
          <w:iCs/>
          <w:sz w:val="20"/>
          <w:szCs w:val="24"/>
          <w:lang w:val="en-GB" w:eastAsia="ar-SA"/>
        </w:rPr>
        <w:t>R56.1 has type</w:t>
      </w:r>
      <w:r w:rsidRPr="00E05E38">
        <w:rPr>
          <w:rFonts w:ascii="Times New Roman" w:eastAsia="Times New Roman" w:hAnsi="Times New Roman" w:cs="Times New Roman"/>
          <w:sz w:val="20"/>
          <w:szCs w:val="24"/>
          <w:lang w:val="en-GB" w:eastAsia="ar-SA"/>
        </w:rPr>
        <w:t xml:space="preserve"> acronym (E55) (in MARC 21 field 410 serves as a reference to the accepted form which appears in field 110)</w:t>
      </w:r>
    </w:p>
    <w:p w:rsidR="00E05E38" w:rsidRPr="00E05E38" w:rsidRDefault="00E05E38" w:rsidP="00E05E38">
      <w:pPr>
        <w:widowControl w:val="0"/>
        <w:tabs>
          <w:tab w:val="left" w:pos="1560"/>
        </w:tabs>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 xml:space="preserve">‘PTBNP|20891’…‘200 1‎‡a  Whitman,‏ ‎‡b  Walt,‏ ‎‡f  1819-1892‏’ (F35) </w:t>
      </w:r>
      <w:r w:rsidRPr="00E05E38">
        <w:rPr>
          <w:rFonts w:ascii="Times New Roman" w:eastAsia="Times New Roman" w:hAnsi="Times New Roman" w:cs="Times New Roman"/>
          <w:i/>
          <w:iCs/>
          <w:sz w:val="20"/>
          <w:szCs w:val="24"/>
          <w:lang w:val="en-GB" w:eastAsia="ar-SA"/>
        </w:rPr>
        <w:t>R56 has related use</w:t>
      </w:r>
      <w:r w:rsidRPr="00E05E38">
        <w:rPr>
          <w:rFonts w:ascii="Times New Roman" w:eastAsia="Times New Roman" w:hAnsi="Times New Roman" w:cs="Times New Roman"/>
          <w:sz w:val="20"/>
          <w:szCs w:val="24"/>
          <w:lang w:val="en-GB" w:eastAsia="ar-SA"/>
        </w:rPr>
        <w:t xml:space="preserve"> ‘PTBNP|20891’…‘</w:t>
      </w:r>
      <w:r w:rsidRPr="00E05E38">
        <w:rPr>
          <w:rFonts w:ascii="Times New Roman" w:eastAsia="Times New Roman" w:hAnsi="Times New Roman" w:cs="Times New Roman"/>
          <w:sz w:val="20"/>
          <w:szCs w:val="24"/>
          <w:lang w:val="en-US" w:eastAsia="ar-SA"/>
        </w:rPr>
        <w:t xml:space="preserve">675 </w:t>
      </w:r>
      <w:r w:rsidRPr="00E05E38">
        <w:rPr>
          <w:rFonts w:ascii="Times New Roman" w:eastAsia="Times New Roman" w:hAnsi="Times New Roman" w:cs="Times New Roman" w:hint="cs"/>
          <w:sz w:val="20"/>
          <w:szCs w:val="24"/>
          <w:lang w:val="en-US" w:eastAsia="ar-SA"/>
        </w:rPr>
        <w:t>‎</w:t>
      </w:r>
      <w:r w:rsidRPr="00E05E38">
        <w:rPr>
          <w:rFonts w:ascii="Times New Roman" w:eastAsia="Times New Roman" w:hAnsi="Times New Roman" w:cs="Times New Roman" w:hint="eastAsia"/>
          <w:sz w:val="20"/>
          <w:szCs w:val="24"/>
          <w:lang w:val="en-US" w:eastAsia="ar-SA"/>
        </w:rPr>
        <w:t>‡</w:t>
      </w:r>
      <w:r w:rsidRPr="00E05E38">
        <w:rPr>
          <w:rFonts w:ascii="Times New Roman" w:eastAsia="Times New Roman" w:hAnsi="Times New Roman" w:cs="Times New Roman"/>
          <w:sz w:val="20"/>
          <w:szCs w:val="24"/>
          <w:lang w:val="en-US" w:eastAsia="ar-SA"/>
        </w:rPr>
        <w:t xml:space="preserve">a  820(73) Whitman, Walt.09‏ ‎‡v  BN‏ ‎‡z  </w:t>
      </w:r>
      <w:proofErr w:type="spellStart"/>
      <w:r w:rsidRPr="00E05E38">
        <w:rPr>
          <w:rFonts w:ascii="Times New Roman" w:eastAsia="Times New Roman" w:hAnsi="Times New Roman" w:cs="Times New Roman"/>
          <w:sz w:val="20"/>
          <w:szCs w:val="24"/>
          <w:lang w:val="en-US" w:eastAsia="ar-SA"/>
        </w:rPr>
        <w:t>por</w:t>
      </w:r>
      <w:proofErr w:type="spellEnd"/>
      <w:r w:rsidRPr="00E05E38">
        <w:rPr>
          <w:rFonts w:ascii="Times New Roman" w:eastAsia="Times New Roman" w:hAnsi="Times New Roman" w:cs="Times New Roman"/>
          <w:sz w:val="20"/>
          <w:szCs w:val="24"/>
          <w:lang w:val="en-US" w:eastAsia="ar-SA"/>
        </w:rPr>
        <w:t>‏</w:t>
      </w:r>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iCs/>
          <w:sz w:val="20"/>
          <w:szCs w:val="24"/>
          <w:lang w:val="en-GB" w:eastAsia="ar-SA"/>
        </w:rPr>
        <w:t>R56.1 has type</w:t>
      </w:r>
      <w:r w:rsidRPr="00E05E38">
        <w:rPr>
          <w:rFonts w:ascii="Times New Roman" w:eastAsia="Times New Roman" w:hAnsi="Times New Roman" w:cs="Times New Roman"/>
          <w:sz w:val="20"/>
          <w:szCs w:val="24"/>
          <w:lang w:val="en-GB" w:eastAsia="ar-SA"/>
        </w:rPr>
        <w:t xml:space="preserve"> has associated UDC number (in UNIMARC field 675 serves to associate a UDC number with the accepted form which appears in field 200)</w:t>
      </w:r>
    </w:p>
    <w:p w:rsidR="00E05E38" w:rsidRPr="00E05E38" w:rsidRDefault="00E05E38" w:rsidP="00E05E38">
      <w:pPr>
        <w:widowControl w:val="0"/>
        <w:tabs>
          <w:tab w:val="left" w:pos="1560"/>
        </w:tabs>
        <w:suppressAutoHyphens/>
        <w:autoSpaceDE w:val="0"/>
        <w:spacing w:after="120" w:line="240" w:lineRule="auto"/>
        <w:ind w:left="1560"/>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 […]&gt; &lt;control&gt; &lt;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&gt;beinecke.7h44jbj&lt;/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 […] &lt;/control&gt;’ …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&lt;identity&gt; &lt;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&gt;family&lt;/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xml:lang</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eng</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scriptCode</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Latn</w:t>
      </w:r>
      <w:proofErr w:type="spellEnd"/>
      <w:r w:rsidRPr="00E05E38">
        <w:rPr>
          <w:rFonts w:ascii="Times New Roman" w:eastAsia="Times New Roman" w:hAnsi="Times New Roman" w:cs="Times New Roman"/>
          <w:sz w:val="20"/>
          <w:szCs w:val="24"/>
          <w:lang w:val="en-GB" w:eastAsia="ar-SA"/>
        </w:rPr>
        <w:t xml:space="preserve">"&gt;&lt;part </w:t>
      </w:r>
      <w:proofErr w:type="spellStart"/>
      <w:r w:rsidRPr="00E05E38">
        <w:rPr>
          <w:rFonts w:ascii="Times New Roman" w:eastAsia="Times New Roman" w:hAnsi="Times New Roman" w:cs="Times New Roman"/>
          <w:sz w:val="20"/>
          <w:szCs w:val="24"/>
          <w:lang w:val="en-GB" w:eastAsia="ar-SA"/>
        </w:rPr>
        <w:t>localType</w:t>
      </w:r>
      <w:proofErr w:type="spellEnd"/>
      <w:r w:rsidRPr="00E05E38">
        <w:rPr>
          <w:rFonts w:ascii="Times New Roman" w:eastAsia="Times New Roman" w:hAnsi="Times New Roman" w:cs="Times New Roman"/>
          <w:sz w:val="20"/>
          <w:szCs w:val="24"/>
          <w:lang w:val="en-GB" w:eastAsia="ar-SA"/>
        </w:rPr>
        <w:t>="100a"&gt;Boswell family&lt;/part&gt; […]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&gt; […] &lt;/identity&gt;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&gt;’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EAC] (F35) </w:t>
      </w:r>
      <w:r w:rsidRPr="00E05E38">
        <w:rPr>
          <w:rFonts w:ascii="Times New Roman" w:eastAsia="Times New Roman" w:hAnsi="Times New Roman" w:cs="Times New Roman"/>
          <w:i/>
          <w:sz w:val="20"/>
          <w:szCs w:val="24"/>
          <w:lang w:val="en-GB" w:eastAsia="ar-SA"/>
        </w:rPr>
        <w:t>R56 has related use</w:t>
      </w:r>
      <w:r w:rsidRPr="00E05E38">
        <w:rPr>
          <w:rFonts w:ascii="Times New Roman" w:eastAsia="Times New Roman" w:hAnsi="Times New Roman" w:cs="Times New Roman"/>
          <w:sz w:val="20"/>
          <w:szCs w:val="24"/>
          <w:lang w:val="en-GB" w:eastAsia="ar-SA"/>
        </w:rPr>
        <w:t xml:space="preserve">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 […]&gt; &lt;control&gt; &lt;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&gt;beinecke.7h44jbj&lt;/</w:t>
      </w:r>
      <w:proofErr w:type="spellStart"/>
      <w:r w:rsidRPr="00E05E38">
        <w:rPr>
          <w:rFonts w:ascii="Times New Roman" w:eastAsia="Times New Roman" w:hAnsi="Times New Roman" w:cs="Times New Roman"/>
          <w:sz w:val="20"/>
          <w:szCs w:val="24"/>
          <w:lang w:val="en-GB" w:eastAsia="ar-SA"/>
        </w:rPr>
        <w:t>recordId</w:t>
      </w:r>
      <w:proofErr w:type="spellEnd"/>
      <w:r w:rsidRPr="00E05E38">
        <w:rPr>
          <w:rFonts w:ascii="Times New Roman" w:eastAsia="Times New Roman" w:hAnsi="Times New Roman" w:cs="Times New Roman"/>
          <w:sz w:val="20"/>
          <w:szCs w:val="24"/>
          <w:lang w:val="en-GB" w:eastAsia="ar-SA"/>
        </w:rPr>
        <w:t>&gt; […] &lt;/control&gt;’ …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&lt;identity&gt; &lt;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&gt;family&lt;/</w:t>
      </w:r>
      <w:proofErr w:type="spellStart"/>
      <w:r w:rsidRPr="00E05E38">
        <w:rPr>
          <w:rFonts w:ascii="Times New Roman" w:eastAsia="Times New Roman" w:hAnsi="Times New Roman" w:cs="Times New Roman"/>
          <w:sz w:val="20"/>
          <w:szCs w:val="24"/>
          <w:lang w:val="en-GB" w:eastAsia="ar-SA"/>
        </w:rPr>
        <w:t>entityType</w:t>
      </w:r>
      <w:proofErr w:type="spellEnd"/>
      <w:r w:rsidRPr="00E05E38">
        <w:rPr>
          <w:rFonts w:ascii="Times New Roman" w:eastAsia="Times New Roman" w:hAnsi="Times New Roman" w:cs="Times New Roman"/>
          <w:sz w:val="20"/>
          <w:szCs w:val="24"/>
          <w:lang w:val="en-GB" w:eastAsia="ar-SA"/>
        </w:rPr>
        <w:t>&gt;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xml:lang</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eng</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scriptCode</w:t>
      </w:r>
      <w:proofErr w:type="spellEnd"/>
      <w:r w:rsidRPr="00E05E38">
        <w:rPr>
          <w:rFonts w:ascii="Times New Roman" w:eastAsia="Times New Roman" w:hAnsi="Times New Roman" w:cs="Times New Roman"/>
          <w:sz w:val="20"/>
          <w:szCs w:val="24"/>
          <w:lang w:val="en-GB" w:eastAsia="ar-SA"/>
        </w:rPr>
        <w:t>="</w:t>
      </w:r>
      <w:proofErr w:type="spellStart"/>
      <w:r w:rsidRPr="00E05E38">
        <w:rPr>
          <w:rFonts w:ascii="Times New Roman" w:eastAsia="Times New Roman" w:hAnsi="Times New Roman" w:cs="Times New Roman"/>
          <w:sz w:val="20"/>
          <w:szCs w:val="24"/>
          <w:lang w:val="en-GB" w:eastAsia="ar-SA"/>
        </w:rPr>
        <w:t>Latn</w:t>
      </w:r>
      <w:proofErr w:type="spellEnd"/>
      <w:r w:rsidRPr="00E05E38">
        <w:rPr>
          <w:rFonts w:ascii="Times New Roman" w:eastAsia="Times New Roman" w:hAnsi="Times New Roman" w:cs="Times New Roman"/>
          <w:sz w:val="20"/>
          <w:szCs w:val="24"/>
          <w:lang w:val="en-GB" w:eastAsia="ar-SA"/>
        </w:rPr>
        <w:t xml:space="preserve">"&gt; &lt;part </w:t>
      </w:r>
      <w:proofErr w:type="spellStart"/>
      <w:r w:rsidRPr="00E05E38">
        <w:rPr>
          <w:rFonts w:ascii="Times New Roman" w:eastAsia="Times New Roman" w:hAnsi="Times New Roman" w:cs="Times New Roman"/>
          <w:sz w:val="20"/>
          <w:szCs w:val="24"/>
          <w:lang w:val="en-GB" w:eastAsia="ar-SA"/>
        </w:rPr>
        <w:t>localType</w:t>
      </w:r>
      <w:proofErr w:type="spellEnd"/>
      <w:r w:rsidRPr="00E05E38">
        <w:rPr>
          <w:rFonts w:ascii="Times New Roman" w:eastAsia="Times New Roman" w:hAnsi="Times New Roman" w:cs="Times New Roman"/>
          <w:sz w:val="20"/>
          <w:szCs w:val="24"/>
          <w:lang w:val="en-GB" w:eastAsia="ar-SA"/>
        </w:rPr>
        <w:t>="400a"&gt;</w:t>
      </w:r>
      <w:proofErr w:type="spellStart"/>
      <w:r w:rsidRPr="00E05E38">
        <w:rPr>
          <w:rFonts w:ascii="Times New Roman" w:eastAsia="Times New Roman" w:hAnsi="Times New Roman" w:cs="Times New Roman"/>
          <w:sz w:val="20"/>
          <w:szCs w:val="24"/>
          <w:lang w:val="en-GB" w:eastAsia="ar-SA"/>
        </w:rPr>
        <w:t>Buzwell</w:t>
      </w:r>
      <w:proofErr w:type="spellEnd"/>
      <w:r w:rsidRPr="00E05E38">
        <w:rPr>
          <w:rFonts w:ascii="Times New Roman" w:eastAsia="Times New Roman" w:hAnsi="Times New Roman" w:cs="Times New Roman"/>
          <w:sz w:val="20"/>
          <w:szCs w:val="24"/>
          <w:lang w:val="en-GB" w:eastAsia="ar-SA"/>
        </w:rPr>
        <w:t xml:space="preserve"> family &lt;/part&gt; […] &lt;/</w:t>
      </w:r>
      <w:proofErr w:type="spellStart"/>
      <w:r w:rsidRPr="00E05E38">
        <w:rPr>
          <w:rFonts w:ascii="Times New Roman" w:eastAsia="Times New Roman" w:hAnsi="Times New Roman" w:cs="Times New Roman"/>
          <w:sz w:val="20"/>
          <w:szCs w:val="24"/>
          <w:lang w:val="en-GB" w:eastAsia="ar-SA"/>
        </w:rPr>
        <w:t>nameEntry</w:t>
      </w:r>
      <w:proofErr w:type="spellEnd"/>
      <w:r w:rsidRPr="00E05E38">
        <w:rPr>
          <w:rFonts w:ascii="Times New Roman" w:eastAsia="Times New Roman" w:hAnsi="Times New Roman" w:cs="Times New Roman"/>
          <w:sz w:val="20"/>
          <w:szCs w:val="24"/>
          <w:lang w:val="en-GB" w:eastAsia="ar-SA"/>
        </w:rPr>
        <w:t>&gt; […] &lt;/identity&gt; &lt;/</w:t>
      </w:r>
      <w:proofErr w:type="spellStart"/>
      <w:r w:rsidRPr="00E05E38">
        <w:rPr>
          <w:rFonts w:ascii="Times New Roman" w:eastAsia="Times New Roman" w:hAnsi="Times New Roman" w:cs="Times New Roman"/>
          <w:sz w:val="20"/>
          <w:szCs w:val="24"/>
          <w:lang w:val="en-GB" w:eastAsia="ar-SA"/>
        </w:rPr>
        <w:t>cpfDescription</w:t>
      </w:r>
      <w:proofErr w:type="spellEnd"/>
      <w:r w:rsidRPr="00E05E38">
        <w:rPr>
          <w:rFonts w:ascii="Times New Roman" w:eastAsia="Times New Roman" w:hAnsi="Times New Roman" w:cs="Times New Roman"/>
          <w:sz w:val="20"/>
          <w:szCs w:val="24"/>
          <w:lang w:val="en-GB" w:eastAsia="ar-SA"/>
        </w:rPr>
        <w:t>&gt; […] &lt;/</w:t>
      </w:r>
      <w:proofErr w:type="spellStart"/>
      <w:r w:rsidRPr="00E05E38">
        <w:rPr>
          <w:rFonts w:ascii="Times New Roman" w:eastAsia="Times New Roman" w:hAnsi="Times New Roman" w:cs="Times New Roman"/>
          <w:sz w:val="20"/>
          <w:szCs w:val="24"/>
          <w:lang w:val="en-GB" w:eastAsia="ar-SA"/>
        </w:rPr>
        <w:t>eac-cpf</w:t>
      </w:r>
      <w:proofErr w:type="spellEnd"/>
      <w:r w:rsidRPr="00E05E38">
        <w:rPr>
          <w:rFonts w:ascii="Times New Roman" w:eastAsia="Times New Roman" w:hAnsi="Times New Roman" w:cs="Times New Roman"/>
          <w:sz w:val="20"/>
          <w:szCs w:val="24"/>
          <w:lang w:val="en-GB" w:eastAsia="ar-SA"/>
        </w:rPr>
        <w:t xml:space="preserve">&gt;’ [an instance of F35 </w:t>
      </w:r>
      <w:proofErr w:type="spellStart"/>
      <w:r w:rsidRPr="00E05E38">
        <w:rPr>
          <w:rFonts w:ascii="Times New Roman" w:eastAsia="Times New Roman" w:hAnsi="Times New Roman" w:cs="Times New Roman"/>
          <w:sz w:val="20"/>
          <w:szCs w:val="24"/>
          <w:lang w:val="en-GB" w:eastAsia="ar-SA"/>
        </w:rPr>
        <w:t>Nomen</w:t>
      </w:r>
      <w:proofErr w:type="spellEnd"/>
      <w:r w:rsidRPr="00E05E38">
        <w:rPr>
          <w:rFonts w:ascii="Times New Roman" w:eastAsia="Times New Roman" w:hAnsi="Times New Roman" w:cs="Times New Roman"/>
          <w:sz w:val="20"/>
          <w:szCs w:val="24"/>
          <w:lang w:val="en-GB" w:eastAsia="ar-SA"/>
        </w:rPr>
        <w:t xml:space="preserve"> Use Statement in EAC] (F35) </w:t>
      </w:r>
      <w:r w:rsidRPr="00E05E38">
        <w:rPr>
          <w:rFonts w:ascii="Times New Roman" w:eastAsia="Times New Roman" w:hAnsi="Times New Roman" w:cs="Times New Roman"/>
          <w:i/>
          <w:sz w:val="20"/>
          <w:szCs w:val="24"/>
          <w:lang w:val="en-GB" w:eastAsia="ar-SA"/>
        </w:rPr>
        <w:t>R56.1 has type</w:t>
      </w:r>
      <w:r w:rsidRPr="00E05E38">
        <w:rPr>
          <w:rFonts w:ascii="Times New Roman" w:eastAsia="Times New Roman" w:hAnsi="Times New Roman" w:cs="Times New Roman"/>
          <w:sz w:val="20"/>
          <w:szCs w:val="24"/>
          <w:lang w:val="en-GB" w:eastAsia="ar-SA"/>
        </w:rPr>
        <w:t xml:space="preserve"> alternative form (E55)</w:t>
      </w:r>
    </w:p>
    <w:p w:rsidR="00E05E38" w:rsidRPr="00E05E38" w:rsidRDefault="00E05E38" w:rsidP="00E05E38">
      <w:pPr>
        <w:widowControl w:val="0"/>
        <w:tabs>
          <w:tab w:val="left" w:pos="1560"/>
        </w:tabs>
        <w:suppressAutoHyphens/>
        <w:autoSpaceDE w:val="0"/>
        <w:spacing w:after="120" w:line="240" w:lineRule="auto"/>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Properties:</w:t>
      </w:r>
      <w:r w:rsidRPr="00E05E38">
        <w:rPr>
          <w:rFonts w:ascii="Times New Roman" w:eastAsia="Times New Roman" w:hAnsi="Times New Roman" w:cs="Times New Roman"/>
          <w:sz w:val="20"/>
          <w:szCs w:val="24"/>
          <w:lang w:val="en-GB" w:eastAsia="ar-SA"/>
        </w:rPr>
        <w:tab/>
        <w:t xml:space="preserve">R56.1 has type: </w:t>
      </w:r>
      <w:hyperlink w:anchor="_E55_Type_" w:history="1">
        <w:r w:rsidRPr="00E05E38">
          <w:rPr>
            <w:rFonts w:ascii="Times New Roman" w:eastAsia="Times New Roman" w:hAnsi="Times New Roman" w:cs="Times New Roman"/>
            <w:color w:val="0000FF"/>
            <w:sz w:val="20"/>
            <w:szCs w:val="24"/>
            <w:u w:val="single"/>
            <w:lang w:val="en-GB" w:eastAsia="ar-SA"/>
          </w:rPr>
          <w:t>E55</w:t>
        </w:r>
      </w:hyperlink>
      <w:r w:rsidRPr="00E05E38">
        <w:rPr>
          <w:rFonts w:ascii="Times New Roman" w:eastAsia="Times New Roman" w:hAnsi="Times New Roman" w:cs="Times New Roman"/>
          <w:sz w:val="20"/>
          <w:szCs w:val="24"/>
          <w:lang w:val="en-GB" w:eastAsia="ar-SA"/>
        </w:rPr>
        <w:t xml:space="preserve"> Type</w:t>
      </w:r>
    </w:p>
    <w:p w:rsidR="00E05E38" w:rsidRPr="00E05E38" w:rsidRDefault="00E05E38" w:rsidP="006F53B3">
      <w:pPr>
        <w:keepNext/>
        <w:widowControl w:val="0"/>
        <w:suppressAutoHyphens/>
        <w:autoSpaceDE w:val="0"/>
        <w:spacing w:before="480" w:after="360" w:line="240" w:lineRule="auto"/>
        <w:outlineLvl w:val="5"/>
        <w:rPr>
          <w:rFonts w:ascii="Arial" w:eastAsia="Times New Roman" w:hAnsi="Arial" w:cs="Times New Roman"/>
          <w:b/>
          <w:bCs/>
          <w:i/>
          <w:sz w:val="24"/>
          <w:szCs w:val="24"/>
          <w:lang w:val="en-GB" w:eastAsia="ar-SA"/>
        </w:rPr>
      </w:pPr>
      <w:bookmarkStart w:id="594" w:name="_Toc434681816"/>
      <w:r w:rsidRPr="00E05E38">
        <w:rPr>
          <w:rFonts w:ascii="Arial" w:eastAsia="Times New Roman" w:hAnsi="Arial" w:cs="Times New Roman"/>
          <w:b/>
          <w:bCs/>
          <w:i/>
          <w:sz w:val="24"/>
          <w:szCs w:val="24"/>
          <w:lang w:val="en-GB" w:eastAsia="ar-SA"/>
        </w:rPr>
        <w:t>R45 assigned to (was assigned by)</w:t>
      </w:r>
      <w:bookmarkEnd w:id="594"/>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Domain:</w:t>
      </w:r>
      <w:r w:rsidRPr="00E05E38">
        <w:rPr>
          <w:rFonts w:ascii="Times New Roman" w:eastAsia="Times New Roman" w:hAnsi="Times New Roman" w:cs="Times New Roman"/>
          <w:sz w:val="20"/>
          <w:szCs w:val="24"/>
          <w:lang w:val="en-GB" w:eastAsia="ar-SA"/>
        </w:rPr>
        <w:tab/>
      </w:r>
      <w:del w:id="595" w:author="Patrick LE BOEUF" w:date="2017-12-02T17:38:00Z">
        <w:r w:rsidRPr="00E05E38" w:rsidDel="00F37E96">
          <w:rPr>
            <w:rFonts w:ascii="Times New Roman" w:eastAsia="Times New Roman" w:hAnsi="Times New Roman" w:cs="Times New Roman"/>
            <w:sz w:val="20"/>
            <w:szCs w:val="24"/>
            <w:lang w:val="en-US" w:eastAsia="ar-SA"/>
          </w:rPr>
          <w:fldChar w:fldCharType="begin"/>
        </w:r>
        <w:r w:rsidRPr="00E05E38" w:rsidDel="00F37E96">
          <w:rPr>
            <w:rFonts w:ascii="Times New Roman" w:eastAsia="Times New Roman" w:hAnsi="Times New Roman" w:cs="Times New Roman"/>
            <w:sz w:val="20"/>
            <w:szCs w:val="24"/>
            <w:lang w:val="en-US" w:eastAsia="ar-SA"/>
          </w:rPr>
          <w:delInstrText xml:space="preserve"> HYPERLINK \l "_F40_Identifier_Assignment_1" </w:delInstrText>
        </w:r>
        <w:r w:rsidRPr="00E05E38" w:rsidDel="00F37E96">
          <w:rPr>
            <w:rFonts w:ascii="Times New Roman" w:eastAsia="Times New Roman" w:hAnsi="Times New Roman" w:cs="Times New Roman"/>
            <w:sz w:val="20"/>
            <w:szCs w:val="24"/>
            <w:lang w:val="en-US" w:eastAsia="ar-SA"/>
          </w:rPr>
          <w:fldChar w:fldCharType="separate"/>
        </w:r>
        <w:r w:rsidRPr="00E05E38" w:rsidDel="00F37E96">
          <w:rPr>
            <w:rFonts w:ascii="Times New Roman" w:eastAsia="Times New Roman" w:hAnsi="Times New Roman" w:cs="Times New Roman"/>
            <w:color w:val="0000FF"/>
            <w:sz w:val="20"/>
            <w:szCs w:val="24"/>
            <w:u w:val="single"/>
            <w:lang w:val="en-GB" w:eastAsia="ar-SA"/>
          </w:rPr>
          <w:delText>F40</w:delText>
        </w:r>
        <w:r w:rsidRPr="00E05E38" w:rsidDel="00F37E96">
          <w:rPr>
            <w:rFonts w:ascii="Times New Roman" w:eastAsia="Times New Roman" w:hAnsi="Times New Roman" w:cs="Times New Roman"/>
            <w:color w:val="0000FF"/>
            <w:sz w:val="20"/>
            <w:szCs w:val="24"/>
            <w:u w:val="single"/>
            <w:lang w:val="en-GB" w:eastAsia="ar-SA"/>
          </w:rPr>
          <w:fldChar w:fldCharType="end"/>
        </w:r>
        <w:r w:rsidRPr="00E05E38" w:rsidDel="00F37E96">
          <w:rPr>
            <w:rFonts w:ascii="Times New Roman" w:eastAsia="Times New Roman" w:hAnsi="Times New Roman" w:cs="Times New Roman"/>
            <w:sz w:val="20"/>
            <w:szCs w:val="24"/>
            <w:lang w:val="en-GB" w:eastAsia="ar-SA"/>
          </w:rPr>
          <w:delText xml:space="preserve"> Identifier Assignment</w:delText>
        </w:r>
      </w:del>
      <w:ins w:id="596" w:author="Patrick LE BOEUF" w:date="2017-12-02T17:38:00Z">
        <w:r w:rsidR="00F37E96">
          <w:rPr>
            <w:rFonts w:ascii="Times New Roman" w:eastAsia="Times New Roman" w:hAnsi="Times New Roman" w:cs="Times New Roman"/>
            <w:sz w:val="20"/>
            <w:szCs w:val="24"/>
            <w:lang w:val="en-GB" w:eastAsia="ar-SA"/>
          </w:rPr>
          <w:t>F52 Name Use Activity</w:t>
        </w:r>
      </w:ins>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Range:</w:t>
      </w:r>
      <w:r w:rsidRPr="00E05E38">
        <w:rPr>
          <w:rFonts w:ascii="Times New Roman" w:eastAsia="Times New Roman" w:hAnsi="Times New Roman" w:cs="Times New Roman"/>
          <w:sz w:val="20"/>
          <w:szCs w:val="24"/>
          <w:lang w:val="en-GB" w:eastAsia="ar-SA"/>
        </w:rPr>
        <w:tab/>
      </w:r>
      <w:hyperlink w:anchor="_E1_CRM_Entity_" w:history="1">
        <w:r w:rsidRPr="00E05E38">
          <w:rPr>
            <w:rFonts w:ascii="Times New Roman" w:eastAsia="Times New Roman" w:hAnsi="Times New Roman" w:cs="Times New Roman"/>
            <w:color w:val="0000FF"/>
            <w:sz w:val="20"/>
            <w:szCs w:val="24"/>
            <w:u w:val="single"/>
            <w:lang w:val="en-GB" w:eastAsia="ar-SA"/>
          </w:rPr>
          <w:t>E1</w:t>
        </w:r>
      </w:hyperlink>
      <w:r w:rsidRPr="00E05E38">
        <w:rPr>
          <w:rFonts w:ascii="Times New Roman" w:eastAsia="Times New Roman" w:hAnsi="Times New Roman" w:cs="Times New Roman"/>
          <w:sz w:val="20"/>
          <w:szCs w:val="24"/>
          <w:lang w:val="en-GB" w:eastAsia="ar-SA"/>
        </w:rPr>
        <w:t xml:space="preserve"> CRM Entity</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0"/>
          <w:lang w:val="en-GB" w:eastAsia="ar-SA"/>
        </w:rPr>
      </w:pPr>
      <w:proofErr w:type="spellStart"/>
      <w:r w:rsidRPr="00E05E38">
        <w:rPr>
          <w:rFonts w:ascii="Times New Roman" w:eastAsia="Times New Roman" w:hAnsi="Times New Roman" w:cs="Times New Roman"/>
          <w:sz w:val="20"/>
          <w:szCs w:val="24"/>
          <w:lang w:val="en-GB" w:eastAsia="ar-SA"/>
        </w:rPr>
        <w:t>Subproperty</w:t>
      </w:r>
      <w:proofErr w:type="spellEnd"/>
      <w:r w:rsidRPr="00E05E38">
        <w:rPr>
          <w:rFonts w:ascii="Times New Roman" w:eastAsia="Times New Roman" w:hAnsi="Times New Roman" w:cs="Times New Roman"/>
          <w:sz w:val="20"/>
          <w:szCs w:val="24"/>
          <w:lang w:val="en-GB" w:eastAsia="ar-SA"/>
        </w:rPr>
        <w:t xml:space="preserve"> of:</w:t>
      </w:r>
      <w:r w:rsidRPr="00E05E38">
        <w:rPr>
          <w:rFonts w:ascii="Times New Roman" w:eastAsia="Times New Roman" w:hAnsi="Times New Roman" w:cs="Times New Roman"/>
          <w:sz w:val="20"/>
          <w:szCs w:val="24"/>
          <w:lang w:val="en-GB" w:eastAsia="ar-SA"/>
        </w:rPr>
        <w:tab/>
      </w:r>
      <w:hyperlink w:anchor="_E18_Physical_Thing_" w:history="1">
        <w:r w:rsidRPr="00E05E38">
          <w:rPr>
            <w:rFonts w:ascii="Times New Roman" w:eastAsia="Times New Roman" w:hAnsi="Times New Roman" w:cs="Times New Roman"/>
            <w:color w:val="0000FF"/>
            <w:sz w:val="20"/>
            <w:szCs w:val="20"/>
            <w:u w:val="single"/>
            <w:lang w:val="en-GB" w:eastAsia="ar-SA"/>
          </w:rPr>
          <w:t>E13</w:t>
        </w:r>
      </w:hyperlink>
      <w:r w:rsidRPr="00E05E38">
        <w:rPr>
          <w:rFonts w:ascii="Times New Roman" w:eastAsia="Times New Roman" w:hAnsi="Times New Roman" w:cs="Times New Roman"/>
          <w:sz w:val="20"/>
          <w:szCs w:val="20"/>
          <w:lang w:val="en-GB" w:eastAsia="ar-SA"/>
        </w:rPr>
        <w:t xml:space="preserve"> Attribute Assignment</w:t>
      </w:r>
      <w:r w:rsidRPr="00E05E38">
        <w:rPr>
          <w:rFonts w:ascii="Times New Roman" w:eastAsia="Times New Roman" w:hAnsi="Times New Roman" w:cs="Times New Roman"/>
          <w:sz w:val="20"/>
          <w:szCs w:val="24"/>
          <w:lang w:val="en-GB" w:eastAsia="ar-SA"/>
        </w:rPr>
        <w:t xml:space="preserve">. </w:t>
      </w:r>
      <w:hyperlink w:anchor="_P140_assigned_attribute_1" w:history="1">
        <w:r w:rsidRPr="00E05E38">
          <w:rPr>
            <w:rFonts w:ascii="Times New Roman" w:eastAsia="Times New Roman" w:hAnsi="Times New Roman" w:cs="Times New Roman"/>
            <w:color w:val="0000FF"/>
            <w:sz w:val="20"/>
            <w:szCs w:val="24"/>
            <w:u w:val="single"/>
            <w:lang w:val="en-GB" w:eastAsia="ar-SA"/>
          </w:rPr>
          <w:t>P140</w:t>
        </w:r>
      </w:hyperlink>
      <w:r w:rsidRPr="00E05E38">
        <w:rPr>
          <w:rFonts w:ascii="Times New Roman" w:eastAsia="Times New Roman" w:hAnsi="Times New Roman" w:cs="Times New Roman"/>
          <w:sz w:val="20"/>
          <w:szCs w:val="24"/>
          <w:lang w:val="en-GB" w:eastAsia="ar-SA"/>
        </w:rPr>
        <w:t xml:space="preserve"> assigned attribute to (was attributed by):</w:t>
      </w:r>
      <w:r w:rsidRPr="00E05E38">
        <w:rPr>
          <w:rFonts w:ascii="Times New Roman" w:eastAsia="Times New Roman" w:hAnsi="Times New Roman" w:cs="Times New Roman"/>
          <w:sz w:val="20"/>
          <w:szCs w:val="20"/>
          <w:lang w:val="en-GB" w:eastAsia="ar-SA"/>
        </w:rPr>
        <w:t xml:space="preserve"> </w:t>
      </w:r>
      <w:hyperlink w:anchor="_E1_CRM_Entity_" w:history="1">
        <w:r w:rsidRPr="00E05E38">
          <w:rPr>
            <w:rFonts w:ascii="Times New Roman" w:eastAsia="Times New Roman" w:hAnsi="Times New Roman" w:cs="Times New Roman"/>
            <w:color w:val="0000FF"/>
            <w:sz w:val="20"/>
            <w:szCs w:val="20"/>
            <w:u w:val="single"/>
            <w:lang w:val="en-GB" w:eastAsia="ar-SA"/>
          </w:rPr>
          <w:t>E1</w:t>
        </w:r>
      </w:hyperlink>
      <w:r w:rsidRPr="00E05E38">
        <w:rPr>
          <w:rFonts w:ascii="Times New Roman" w:eastAsia="Times New Roman" w:hAnsi="Times New Roman" w:cs="Times New Roman"/>
          <w:sz w:val="20"/>
          <w:szCs w:val="20"/>
          <w:lang w:val="en-GB" w:eastAsia="ar-SA"/>
        </w:rPr>
        <w:t xml:space="preserve"> CRM Entity</w:t>
      </w:r>
    </w:p>
    <w:p w:rsidR="00E05E38" w:rsidRPr="00E05E38" w:rsidRDefault="00E05E38" w:rsidP="00E05E38">
      <w:pPr>
        <w:widowControl w:val="0"/>
        <w:tabs>
          <w:tab w:val="left" w:pos="1560"/>
        </w:tabs>
        <w:suppressAutoHyphens/>
        <w:autoSpaceDE w:val="0"/>
        <w:spacing w:after="120" w:line="240" w:lineRule="auto"/>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Quantification:</w:t>
      </w:r>
      <w:r w:rsidRPr="00E05E38">
        <w:rPr>
          <w:rFonts w:ascii="Times New Roman" w:eastAsia="Times New Roman" w:hAnsi="Times New Roman" w:cs="Times New Roman"/>
          <w:sz w:val="20"/>
          <w:szCs w:val="24"/>
          <w:lang w:val="en-GB" w:eastAsia="ar-SA"/>
        </w:rPr>
        <w:tab/>
        <w:t>(1,1:0,n)</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Scope note:</w:t>
      </w:r>
      <w:r w:rsidRPr="00E05E38">
        <w:rPr>
          <w:rFonts w:ascii="Times New Roman" w:eastAsia="Times New Roman" w:hAnsi="Times New Roman" w:cs="Times New Roman"/>
          <w:sz w:val="20"/>
          <w:szCs w:val="24"/>
          <w:lang w:val="en-GB" w:eastAsia="ar-SA"/>
        </w:rPr>
        <w:tab/>
        <w:t xml:space="preserve">This property identifies the entity to which an actor, such as a bibliographic agency, assigned an instance of </w:t>
      </w:r>
      <w:del w:id="597" w:author="Patrick LE BOEUF" w:date="2017-12-02T17:41:00Z">
        <w:r w:rsidRPr="00E05E38" w:rsidDel="00F37E96">
          <w:rPr>
            <w:rFonts w:ascii="Times New Roman" w:eastAsia="Times New Roman" w:hAnsi="Times New Roman" w:cs="Times New Roman"/>
            <w:sz w:val="20"/>
            <w:szCs w:val="24"/>
            <w:lang w:val="en-GB" w:eastAsia="ar-SA"/>
          </w:rPr>
          <w:delText xml:space="preserve">F13 </w:delText>
        </w:r>
      </w:del>
      <w:ins w:id="598" w:author="Patrick LE BOEUF" w:date="2017-12-02T17:41: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r w:rsidR="00F37E96" w:rsidRPr="00E05E38">
          <w:rPr>
            <w:rFonts w:ascii="Times New Roman" w:eastAsia="Times New Roman" w:hAnsi="Times New Roman" w:cs="Times New Roman"/>
            <w:sz w:val="20"/>
            <w:szCs w:val="24"/>
            <w:lang w:val="en-GB" w:eastAsia="ar-SA"/>
          </w:rPr>
          <w:t xml:space="preserve"> </w:t>
        </w:r>
      </w:ins>
      <w:del w:id="599" w:author="Patrick LE BOEUF" w:date="2017-12-02T17:41:00Z">
        <w:r w:rsidRPr="00E05E38" w:rsidDel="00F37E96">
          <w:rPr>
            <w:rFonts w:ascii="Times New Roman" w:eastAsia="Times New Roman" w:hAnsi="Times New Roman" w:cs="Times New Roman"/>
            <w:sz w:val="20"/>
            <w:szCs w:val="24"/>
            <w:lang w:val="en-GB" w:eastAsia="ar-SA"/>
          </w:rPr>
          <w:delText>Identifier</w:delText>
        </w:r>
      </w:del>
      <w:proofErr w:type="spellStart"/>
      <w:ins w:id="600" w:author="Patrick LE BOEUF" w:date="2017-12-02T17:41:00Z">
        <w:r w:rsidR="00F37E96">
          <w:rPr>
            <w:rFonts w:ascii="Times New Roman" w:eastAsia="Times New Roman" w:hAnsi="Times New Roman" w:cs="Times New Roman"/>
            <w:sz w:val="20"/>
            <w:szCs w:val="24"/>
            <w:lang w:val="en-GB" w:eastAsia="ar-SA"/>
          </w:rPr>
          <w:t>Nomen</w:t>
        </w:r>
      </w:ins>
      <w:proofErr w:type="spellEnd"/>
      <w:r w:rsidRPr="00E05E38">
        <w:rPr>
          <w:rFonts w:ascii="Times New Roman" w:eastAsia="Times New Roman" w:hAnsi="Times New Roman" w:cs="Times New Roman"/>
          <w:sz w:val="20"/>
          <w:szCs w:val="24"/>
          <w:lang w:val="en-GB" w:eastAsia="ar-SA"/>
        </w:rPr>
        <w:t>.</w:t>
      </w:r>
    </w:p>
    <w:p w:rsidR="00E05E38" w:rsidRPr="00E05E38" w:rsidRDefault="00E05E38" w:rsidP="00E05E38">
      <w:pPr>
        <w:widowControl w:val="0"/>
        <w:suppressAutoHyphens/>
        <w:autoSpaceDE w:val="0"/>
        <w:spacing w:after="120" w:line="240" w:lineRule="auto"/>
        <w:ind w:left="1559" w:hanging="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Examples:</w:t>
      </w:r>
      <w:r w:rsidRPr="00E05E38">
        <w:rPr>
          <w:rFonts w:ascii="Times New Roman" w:eastAsia="Times New Roman" w:hAnsi="Times New Roman" w:cs="Times New Roman"/>
          <w:sz w:val="20"/>
          <w:szCs w:val="24"/>
          <w:lang w:val="en-GB" w:eastAsia="ar-SA"/>
        </w:rPr>
        <w:tab/>
        <w:t>Assigning the controlled access point ‘The Adoration of the Shepherds (Coventry)’ (</w:t>
      </w:r>
      <w:del w:id="601" w:author="Patrick LE BOEUF" w:date="2017-12-02T17:41:00Z">
        <w:r w:rsidRPr="00E05E38" w:rsidDel="00F37E96">
          <w:rPr>
            <w:rFonts w:ascii="Times New Roman" w:eastAsia="Times New Roman" w:hAnsi="Times New Roman" w:cs="Times New Roman"/>
            <w:sz w:val="20"/>
            <w:szCs w:val="24"/>
            <w:lang w:val="en-GB" w:eastAsia="ar-SA"/>
          </w:rPr>
          <w:delText>F40</w:delText>
        </w:r>
      </w:del>
      <w:ins w:id="602" w:author="Patrick LE BOEUF" w:date="2017-12-02T17:41:00Z">
        <w:r w:rsidR="00F37E96" w:rsidRPr="00E05E38">
          <w:rPr>
            <w:rFonts w:ascii="Times New Roman" w:eastAsia="Times New Roman" w:hAnsi="Times New Roman" w:cs="Times New Roman"/>
            <w:sz w:val="20"/>
            <w:szCs w:val="24"/>
            <w:lang w:val="en-GB" w:eastAsia="ar-SA"/>
          </w:rPr>
          <w:t>F</w:t>
        </w:r>
        <w:r w:rsidR="00F37E96">
          <w:rPr>
            <w:rFonts w:ascii="Times New Roman" w:eastAsia="Times New Roman" w:hAnsi="Times New Roman" w:cs="Times New Roman"/>
            <w:sz w:val="20"/>
            <w:szCs w:val="24"/>
            <w:lang w:val="en-GB" w:eastAsia="ar-SA"/>
          </w:rPr>
          <w:t>52</w:t>
        </w:r>
      </w:ins>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R45 assigned to</w:t>
      </w:r>
      <w:r w:rsidRPr="00E05E38">
        <w:rPr>
          <w:rFonts w:ascii="Times New Roman" w:eastAsia="Times New Roman" w:hAnsi="Times New Roman" w:cs="Times New Roman"/>
          <w:sz w:val="20"/>
          <w:szCs w:val="24"/>
          <w:lang w:val="en-GB" w:eastAsia="ar-SA"/>
        </w:rPr>
        <w:t xml:space="preserve"> the anonymous textual work otherwise simply known as ‘The Adoration of the Shepherds’ (</w:t>
      </w:r>
      <w:del w:id="603" w:author="Patrick LE BOEUF" w:date="2017-12-02T17:41:00Z">
        <w:r w:rsidRPr="00E05E38" w:rsidDel="00F37E96">
          <w:rPr>
            <w:rFonts w:ascii="Times New Roman" w:eastAsia="Times New Roman" w:hAnsi="Times New Roman" w:cs="Times New Roman"/>
            <w:sz w:val="20"/>
            <w:szCs w:val="24"/>
            <w:lang w:val="en-GB" w:eastAsia="ar-SA"/>
          </w:rPr>
          <w:delText>F15</w:delText>
        </w:r>
      </w:del>
      <w:ins w:id="604" w:author="Patrick LE BOEUF" w:date="2017-12-02T17:41: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ins>
      <w:r w:rsidRPr="00E05E38">
        <w:rPr>
          <w:rFonts w:ascii="Times New Roman" w:eastAsia="Times New Roman" w:hAnsi="Times New Roman" w:cs="Times New Roman"/>
          <w:sz w:val="20"/>
          <w:szCs w:val="24"/>
          <w:lang w:val="en-GB" w:eastAsia="ar-SA"/>
        </w:rPr>
        <w:t>) [assignment of an Identifier to a Work]</w:t>
      </w:r>
    </w:p>
    <w:p w:rsidR="00E05E38" w:rsidRPr="00E05E38" w:rsidRDefault="00E05E38" w:rsidP="00E05E38">
      <w:pPr>
        <w:widowControl w:val="0"/>
        <w:suppressAutoHyphens/>
        <w:autoSpaceDE w:val="0"/>
        <w:spacing w:after="120" w:line="240" w:lineRule="auto"/>
        <w:ind w:left="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Assigning the controlled access point ‘Rite of spring (Choreographic Work: Bausch)’ (</w:t>
      </w:r>
      <w:del w:id="605" w:author="Patrick LE BOEUF" w:date="2017-12-02T17:42:00Z">
        <w:r w:rsidRPr="00E05E38" w:rsidDel="00F37E96">
          <w:rPr>
            <w:rFonts w:ascii="Times New Roman" w:eastAsia="Times New Roman" w:hAnsi="Times New Roman" w:cs="Times New Roman"/>
            <w:sz w:val="20"/>
            <w:szCs w:val="24"/>
            <w:lang w:val="en-GB" w:eastAsia="ar-SA"/>
          </w:rPr>
          <w:delText>F40</w:delText>
        </w:r>
      </w:del>
      <w:ins w:id="606" w:author="Patrick LE BOEUF" w:date="2017-12-02T17:42:00Z">
        <w:r w:rsidR="00F37E96" w:rsidRPr="00E05E38">
          <w:rPr>
            <w:rFonts w:ascii="Times New Roman" w:eastAsia="Times New Roman" w:hAnsi="Times New Roman" w:cs="Times New Roman"/>
            <w:sz w:val="20"/>
            <w:szCs w:val="24"/>
            <w:lang w:val="en-GB" w:eastAsia="ar-SA"/>
          </w:rPr>
          <w:t>F</w:t>
        </w:r>
        <w:r w:rsidR="00F37E96">
          <w:rPr>
            <w:rFonts w:ascii="Times New Roman" w:eastAsia="Times New Roman" w:hAnsi="Times New Roman" w:cs="Times New Roman"/>
            <w:sz w:val="20"/>
            <w:szCs w:val="24"/>
            <w:lang w:val="en-GB" w:eastAsia="ar-SA"/>
          </w:rPr>
          <w:t>52</w:t>
        </w:r>
      </w:ins>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R45 assigned to</w:t>
      </w:r>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Pina</w:t>
      </w:r>
      <w:proofErr w:type="spellEnd"/>
      <w:r w:rsidRPr="00E05E38">
        <w:rPr>
          <w:rFonts w:ascii="Times New Roman" w:eastAsia="Times New Roman" w:hAnsi="Times New Roman" w:cs="Times New Roman"/>
          <w:sz w:val="20"/>
          <w:szCs w:val="24"/>
          <w:lang w:val="en-GB" w:eastAsia="ar-SA"/>
        </w:rPr>
        <w:t xml:space="preserve"> Bausch’s choreographic work entitled ‘Rite of spring’ (</w:t>
      </w:r>
      <w:del w:id="607" w:author="Patrick LE BOEUF" w:date="2017-12-02T17:42:00Z">
        <w:r w:rsidRPr="00E05E38" w:rsidDel="00F37E96">
          <w:rPr>
            <w:rFonts w:ascii="Times New Roman" w:eastAsia="Times New Roman" w:hAnsi="Times New Roman" w:cs="Times New Roman"/>
            <w:sz w:val="20"/>
            <w:szCs w:val="24"/>
            <w:lang w:val="en-GB" w:eastAsia="ar-SA"/>
          </w:rPr>
          <w:delText>F15</w:delText>
        </w:r>
      </w:del>
      <w:ins w:id="608" w:author="Patrick LE BOEUF" w:date="2017-12-02T17:42: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ins>
      <w:r w:rsidRPr="00E05E38">
        <w:rPr>
          <w:rFonts w:ascii="Times New Roman" w:eastAsia="Times New Roman" w:hAnsi="Times New Roman" w:cs="Times New Roman"/>
          <w:sz w:val="20"/>
          <w:szCs w:val="24"/>
          <w:lang w:val="en-GB" w:eastAsia="ar-SA"/>
        </w:rPr>
        <w:t>) [assignment of an Identifier to a Work]</w:t>
      </w:r>
    </w:p>
    <w:p w:rsidR="00E05E38" w:rsidRPr="00E05E38" w:rsidRDefault="00E05E38" w:rsidP="00E05E38">
      <w:pPr>
        <w:widowControl w:val="0"/>
        <w:suppressAutoHyphens/>
        <w:autoSpaceDE w:val="0"/>
        <w:spacing w:after="120" w:line="240" w:lineRule="auto"/>
        <w:ind w:left="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Assigning the controlled access point ‘King Kong (1933)’ (</w:t>
      </w:r>
      <w:del w:id="609" w:author="Patrick LE BOEUF" w:date="2017-12-02T17:42:00Z">
        <w:r w:rsidRPr="00E05E38" w:rsidDel="00F37E96">
          <w:rPr>
            <w:rFonts w:ascii="Times New Roman" w:eastAsia="Times New Roman" w:hAnsi="Times New Roman" w:cs="Times New Roman"/>
            <w:sz w:val="20"/>
            <w:szCs w:val="24"/>
            <w:lang w:val="en-GB" w:eastAsia="ar-SA"/>
          </w:rPr>
          <w:delText>F40</w:delText>
        </w:r>
      </w:del>
      <w:ins w:id="610" w:author="Patrick LE BOEUF" w:date="2017-12-02T17:42:00Z">
        <w:r w:rsidR="00F37E96" w:rsidRPr="00E05E38">
          <w:rPr>
            <w:rFonts w:ascii="Times New Roman" w:eastAsia="Times New Roman" w:hAnsi="Times New Roman" w:cs="Times New Roman"/>
            <w:sz w:val="20"/>
            <w:szCs w:val="24"/>
            <w:lang w:val="en-GB" w:eastAsia="ar-SA"/>
          </w:rPr>
          <w:t>F</w:t>
        </w:r>
        <w:r w:rsidR="00F37E96">
          <w:rPr>
            <w:rFonts w:ascii="Times New Roman" w:eastAsia="Times New Roman" w:hAnsi="Times New Roman" w:cs="Times New Roman"/>
            <w:sz w:val="20"/>
            <w:szCs w:val="24"/>
            <w:lang w:val="en-GB" w:eastAsia="ar-SA"/>
          </w:rPr>
          <w:t>52</w:t>
        </w:r>
      </w:ins>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R45 assigned to</w:t>
      </w:r>
      <w:r w:rsidRPr="00E05E38">
        <w:rPr>
          <w:rFonts w:ascii="Times New Roman" w:eastAsia="Times New Roman" w:hAnsi="Times New Roman" w:cs="Times New Roman"/>
          <w:sz w:val="20"/>
          <w:szCs w:val="24"/>
          <w:lang w:val="en-GB" w:eastAsia="ar-SA"/>
        </w:rPr>
        <w:t xml:space="preserve"> the motion picture directed in 1933 by </w:t>
      </w:r>
      <w:proofErr w:type="spellStart"/>
      <w:r w:rsidRPr="00E05E38">
        <w:rPr>
          <w:rFonts w:ascii="Times New Roman" w:eastAsia="Times New Roman" w:hAnsi="Times New Roman" w:cs="Times New Roman"/>
          <w:sz w:val="20"/>
          <w:szCs w:val="24"/>
          <w:lang w:val="en-GB" w:eastAsia="ar-SA"/>
        </w:rPr>
        <w:t>Merian</w:t>
      </w:r>
      <w:proofErr w:type="spellEnd"/>
      <w:r w:rsidRPr="00E05E38">
        <w:rPr>
          <w:rFonts w:ascii="Times New Roman" w:eastAsia="Times New Roman" w:hAnsi="Times New Roman" w:cs="Times New Roman"/>
          <w:sz w:val="20"/>
          <w:szCs w:val="24"/>
          <w:lang w:val="en-GB" w:eastAsia="ar-SA"/>
        </w:rPr>
        <w:t xml:space="preserve"> C. Cooper and Ernest B. </w:t>
      </w:r>
      <w:proofErr w:type="spellStart"/>
      <w:r w:rsidRPr="00E05E38">
        <w:rPr>
          <w:rFonts w:ascii="Times New Roman" w:eastAsia="Times New Roman" w:hAnsi="Times New Roman" w:cs="Times New Roman"/>
          <w:sz w:val="20"/>
          <w:szCs w:val="24"/>
          <w:lang w:val="en-GB" w:eastAsia="ar-SA"/>
        </w:rPr>
        <w:t>Schoedsack</w:t>
      </w:r>
      <w:proofErr w:type="spellEnd"/>
      <w:r w:rsidRPr="00E05E38">
        <w:rPr>
          <w:rFonts w:ascii="Times New Roman" w:eastAsia="Times New Roman" w:hAnsi="Times New Roman" w:cs="Times New Roman"/>
          <w:sz w:val="20"/>
          <w:szCs w:val="24"/>
          <w:lang w:val="en-GB" w:eastAsia="ar-SA"/>
        </w:rPr>
        <w:t>, entitled ‘King Kong’ (</w:t>
      </w:r>
      <w:del w:id="611" w:author="Patrick LE BOEUF" w:date="2017-12-02T17:42:00Z">
        <w:r w:rsidRPr="00E05E38" w:rsidDel="00F37E96">
          <w:rPr>
            <w:rFonts w:ascii="Times New Roman" w:eastAsia="Times New Roman" w:hAnsi="Times New Roman" w:cs="Times New Roman"/>
            <w:sz w:val="20"/>
            <w:szCs w:val="24"/>
            <w:lang w:val="en-GB" w:eastAsia="ar-SA"/>
          </w:rPr>
          <w:delText>F15</w:delText>
        </w:r>
      </w:del>
      <w:ins w:id="612" w:author="Patrick LE BOEUF" w:date="2017-12-02T17:42: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ins>
      <w:r w:rsidRPr="00E05E38">
        <w:rPr>
          <w:rFonts w:ascii="Times New Roman" w:eastAsia="Times New Roman" w:hAnsi="Times New Roman" w:cs="Times New Roman"/>
          <w:sz w:val="20"/>
          <w:szCs w:val="24"/>
          <w:lang w:val="en-GB" w:eastAsia="ar-SA"/>
        </w:rPr>
        <w:t>) [assignment of an Identifier to a Work]</w:t>
      </w:r>
    </w:p>
    <w:p w:rsidR="00E05E38" w:rsidRPr="00E05E38" w:rsidRDefault="00E05E38" w:rsidP="00E05E38">
      <w:pPr>
        <w:widowControl w:val="0"/>
        <w:suppressAutoHyphens/>
        <w:autoSpaceDE w:val="0"/>
        <w:spacing w:after="120" w:line="240" w:lineRule="auto"/>
        <w:ind w:left="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lastRenderedPageBreak/>
        <w:t xml:space="preserve">Assigning the controlled access point ‘Guillaume, de </w:t>
      </w:r>
      <w:proofErr w:type="spellStart"/>
      <w:r w:rsidRPr="00E05E38">
        <w:rPr>
          <w:rFonts w:ascii="Times New Roman" w:eastAsia="Times New Roman" w:hAnsi="Times New Roman" w:cs="Times New Roman"/>
          <w:sz w:val="20"/>
          <w:szCs w:val="24"/>
          <w:lang w:val="en-GB" w:eastAsia="ar-SA"/>
        </w:rPr>
        <w:t>Machaut</w:t>
      </w:r>
      <w:proofErr w:type="spellEnd"/>
      <w:r w:rsidRPr="00E05E38">
        <w:rPr>
          <w:rFonts w:ascii="Times New Roman" w:eastAsia="Times New Roman" w:hAnsi="Times New Roman" w:cs="Times New Roman"/>
          <w:sz w:val="20"/>
          <w:szCs w:val="24"/>
          <w:lang w:val="en-GB" w:eastAsia="ar-SA"/>
        </w:rPr>
        <w:t>, ca. 1300-1377’ (</w:t>
      </w:r>
      <w:del w:id="613" w:author="Patrick LE BOEUF" w:date="2017-12-02T17:42:00Z">
        <w:r w:rsidRPr="00E05E38" w:rsidDel="00F37E96">
          <w:rPr>
            <w:rFonts w:ascii="Times New Roman" w:eastAsia="Times New Roman" w:hAnsi="Times New Roman" w:cs="Times New Roman"/>
            <w:sz w:val="20"/>
            <w:szCs w:val="24"/>
            <w:lang w:val="en-GB" w:eastAsia="ar-SA"/>
          </w:rPr>
          <w:delText>F40</w:delText>
        </w:r>
      </w:del>
      <w:ins w:id="614" w:author="Patrick LE BOEUF" w:date="2017-12-02T17:42:00Z">
        <w:r w:rsidR="00F37E96" w:rsidRPr="00E05E38">
          <w:rPr>
            <w:rFonts w:ascii="Times New Roman" w:eastAsia="Times New Roman" w:hAnsi="Times New Roman" w:cs="Times New Roman"/>
            <w:sz w:val="20"/>
            <w:szCs w:val="24"/>
            <w:lang w:val="en-GB" w:eastAsia="ar-SA"/>
          </w:rPr>
          <w:t>F</w:t>
        </w:r>
        <w:r w:rsidR="00F37E96">
          <w:rPr>
            <w:rFonts w:ascii="Times New Roman" w:eastAsia="Times New Roman" w:hAnsi="Times New Roman" w:cs="Times New Roman"/>
            <w:sz w:val="20"/>
            <w:szCs w:val="24"/>
            <w:lang w:val="en-GB" w:eastAsia="ar-SA"/>
          </w:rPr>
          <w:t>52</w:t>
        </w:r>
      </w:ins>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R45 assigned to</w:t>
      </w:r>
      <w:r w:rsidRPr="00E05E38">
        <w:rPr>
          <w:rFonts w:ascii="Times New Roman" w:eastAsia="Times New Roman" w:hAnsi="Times New Roman" w:cs="Times New Roman"/>
          <w:sz w:val="20"/>
          <w:szCs w:val="24"/>
          <w:lang w:val="en-GB" w:eastAsia="ar-SA"/>
        </w:rPr>
        <w:t xml:space="preserve"> Guillaume de </w:t>
      </w:r>
      <w:proofErr w:type="spellStart"/>
      <w:r w:rsidRPr="00E05E38">
        <w:rPr>
          <w:rFonts w:ascii="Times New Roman" w:eastAsia="Times New Roman" w:hAnsi="Times New Roman" w:cs="Times New Roman"/>
          <w:sz w:val="20"/>
          <w:szCs w:val="24"/>
          <w:lang w:val="en-GB" w:eastAsia="ar-SA"/>
        </w:rPr>
        <w:t>Machaut</w:t>
      </w:r>
      <w:proofErr w:type="spellEnd"/>
      <w:r w:rsidRPr="00E05E38">
        <w:rPr>
          <w:rFonts w:ascii="Times New Roman" w:eastAsia="Times New Roman" w:hAnsi="Times New Roman" w:cs="Times New Roman"/>
          <w:sz w:val="20"/>
          <w:szCs w:val="24"/>
          <w:lang w:val="en-GB" w:eastAsia="ar-SA"/>
        </w:rPr>
        <w:t xml:space="preserve"> (</w:t>
      </w:r>
      <w:del w:id="615" w:author="Patrick LE BOEUF" w:date="2017-12-02T17:42:00Z">
        <w:r w:rsidRPr="00E05E38" w:rsidDel="00F37E96">
          <w:rPr>
            <w:rFonts w:ascii="Times New Roman" w:eastAsia="Times New Roman" w:hAnsi="Times New Roman" w:cs="Times New Roman"/>
            <w:sz w:val="20"/>
            <w:szCs w:val="24"/>
            <w:lang w:val="en-GB" w:eastAsia="ar-SA"/>
          </w:rPr>
          <w:delText>F10</w:delText>
        </w:r>
      </w:del>
      <w:ins w:id="616" w:author="Patrick LE BOEUF" w:date="2017-12-02T17:42: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ins>
      <w:r w:rsidRPr="00E05E38">
        <w:rPr>
          <w:rFonts w:ascii="Times New Roman" w:eastAsia="Times New Roman" w:hAnsi="Times New Roman" w:cs="Times New Roman"/>
          <w:sz w:val="20"/>
          <w:szCs w:val="24"/>
          <w:lang w:val="en-GB" w:eastAsia="ar-SA"/>
        </w:rPr>
        <w:t>) [assignment of an Identifier to a Person]</w:t>
      </w:r>
    </w:p>
    <w:p w:rsidR="00E05E38" w:rsidRPr="00E05E38" w:rsidRDefault="00E05E38" w:rsidP="00E05E38">
      <w:pPr>
        <w:widowControl w:val="0"/>
        <w:suppressAutoHyphens/>
        <w:autoSpaceDE w:val="0"/>
        <w:spacing w:after="120" w:line="240" w:lineRule="auto"/>
        <w:ind w:left="1559"/>
        <w:jc w:val="both"/>
        <w:rPr>
          <w:rFonts w:ascii="Times New Roman" w:eastAsia="Times New Roman" w:hAnsi="Times New Roman" w:cs="Times New Roman"/>
          <w:sz w:val="20"/>
          <w:szCs w:val="24"/>
          <w:lang w:val="en-GB" w:eastAsia="ar-SA"/>
        </w:rPr>
      </w:pPr>
      <w:r w:rsidRPr="00E05E38">
        <w:rPr>
          <w:rFonts w:ascii="Times New Roman" w:eastAsia="Times New Roman" w:hAnsi="Times New Roman" w:cs="Times New Roman"/>
          <w:sz w:val="20"/>
          <w:szCs w:val="24"/>
          <w:lang w:val="en-GB" w:eastAsia="ar-SA"/>
        </w:rPr>
        <w:t>Assigning the controlled access point ‘</w:t>
      </w:r>
      <w:proofErr w:type="spellStart"/>
      <w:r w:rsidRPr="00E05E38">
        <w:rPr>
          <w:rFonts w:ascii="Times New Roman" w:eastAsia="Times New Roman" w:hAnsi="Times New Roman" w:cs="Times New Roman"/>
          <w:sz w:val="20"/>
          <w:szCs w:val="24"/>
          <w:lang w:val="en-GB" w:eastAsia="ar-SA"/>
        </w:rPr>
        <w:t>Univerza</w:t>
      </w:r>
      <w:proofErr w:type="spellEnd"/>
      <w:r w:rsidRPr="00E05E38">
        <w:rPr>
          <w:rFonts w:ascii="Times New Roman" w:eastAsia="Times New Roman" w:hAnsi="Times New Roman" w:cs="Times New Roman"/>
          <w:sz w:val="20"/>
          <w:szCs w:val="24"/>
          <w:lang w:val="en-GB" w:eastAsia="ar-SA"/>
        </w:rPr>
        <w:t xml:space="preserve"> v </w:t>
      </w:r>
      <w:proofErr w:type="spellStart"/>
      <w:r w:rsidRPr="00E05E38">
        <w:rPr>
          <w:rFonts w:ascii="Times New Roman" w:eastAsia="Times New Roman" w:hAnsi="Times New Roman" w:cs="Times New Roman"/>
          <w:sz w:val="20"/>
          <w:szCs w:val="24"/>
          <w:lang w:val="en-GB" w:eastAsia="ar-SA"/>
        </w:rPr>
        <w:t>Ljubljani</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Oddelek</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za</w:t>
      </w:r>
      <w:proofErr w:type="spellEnd"/>
      <w:r w:rsidRPr="00E05E38">
        <w:rPr>
          <w:rFonts w:ascii="Times New Roman" w:eastAsia="Times New Roman" w:hAnsi="Times New Roman" w:cs="Times New Roman"/>
          <w:sz w:val="20"/>
          <w:szCs w:val="24"/>
          <w:lang w:val="en-GB" w:eastAsia="ar-SA"/>
        </w:rPr>
        <w:t xml:space="preserve"> </w:t>
      </w:r>
      <w:proofErr w:type="spellStart"/>
      <w:r w:rsidRPr="00E05E38">
        <w:rPr>
          <w:rFonts w:ascii="Times New Roman" w:eastAsia="Times New Roman" w:hAnsi="Times New Roman" w:cs="Times New Roman"/>
          <w:sz w:val="20"/>
          <w:szCs w:val="24"/>
          <w:lang w:val="en-GB" w:eastAsia="ar-SA"/>
        </w:rPr>
        <w:t>bibliotekarstvo</w:t>
      </w:r>
      <w:proofErr w:type="spellEnd"/>
      <w:r w:rsidRPr="00E05E38">
        <w:rPr>
          <w:rFonts w:ascii="Times New Roman" w:eastAsia="Times New Roman" w:hAnsi="Times New Roman" w:cs="Times New Roman"/>
          <w:sz w:val="20"/>
          <w:szCs w:val="24"/>
          <w:lang w:val="en-GB" w:eastAsia="ar-SA"/>
        </w:rPr>
        <w:t>’ (</w:t>
      </w:r>
      <w:del w:id="617" w:author="Patrick LE BOEUF" w:date="2017-12-02T17:42:00Z">
        <w:r w:rsidRPr="00E05E38" w:rsidDel="00F37E96">
          <w:rPr>
            <w:rFonts w:ascii="Times New Roman" w:eastAsia="Times New Roman" w:hAnsi="Times New Roman" w:cs="Times New Roman"/>
            <w:sz w:val="20"/>
            <w:szCs w:val="24"/>
            <w:lang w:val="en-GB" w:eastAsia="ar-SA"/>
          </w:rPr>
          <w:delText>F40</w:delText>
        </w:r>
      </w:del>
      <w:ins w:id="618" w:author="Patrick LE BOEUF" w:date="2017-12-02T17:42:00Z">
        <w:r w:rsidR="00F37E96" w:rsidRPr="00E05E38">
          <w:rPr>
            <w:rFonts w:ascii="Times New Roman" w:eastAsia="Times New Roman" w:hAnsi="Times New Roman" w:cs="Times New Roman"/>
            <w:sz w:val="20"/>
            <w:szCs w:val="24"/>
            <w:lang w:val="en-GB" w:eastAsia="ar-SA"/>
          </w:rPr>
          <w:t>F</w:t>
        </w:r>
        <w:r w:rsidR="00F37E96">
          <w:rPr>
            <w:rFonts w:ascii="Times New Roman" w:eastAsia="Times New Roman" w:hAnsi="Times New Roman" w:cs="Times New Roman"/>
            <w:sz w:val="20"/>
            <w:szCs w:val="24"/>
            <w:lang w:val="en-GB" w:eastAsia="ar-SA"/>
          </w:rPr>
          <w:t>52</w:t>
        </w:r>
      </w:ins>
      <w:r w:rsidRPr="00E05E38">
        <w:rPr>
          <w:rFonts w:ascii="Times New Roman" w:eastAsia="Times New Roman" w:hAnsi="Times New Roman" w:cs="Times New Roman"/>
          <w:sz w:val="20"/>
          <w:szCs w:val="24"/>
          <w:lang w:val="en-GB" w:eastAsia="ar-SA"/>
        </w:rPr>
        <w:t xml:space="preserve">) </w:t>
      </w:r>
      <w:r w:rsidRPr="00E05E38">
        <w:rPr>
          <w:rFonts w:ascii="Times New Roman" w:eastAsia="Times New Roman" w:hAnsi="Times New Roman" w:cs="Times New Roman"/>
          <w:i/>
          <w:sz w:val="20"/>
          <w:szCs w:val="24"/>
          <w:lang w:val="en-GB" w:eastAsia="ar-SA"/>
        </w:rPr>
        <w:t>R45 assigned to</w:t>
      </w:r>
      <w:r w:rsidRPr="00E05E38">
        <w:rPr>
          <w:rFonts w:ascii="Times New Roman" w:eastAsia="Times New Roman" w:hAnsi="Times New Roman" w:cs="Times New Roman"/>
          <w:sz w:val="20"/>
          <w:szCs w:val="24"/>
          <w:lang w:val="en-GB" w:eastAsia="ar-SA"/>
        </w:rPr>
        <w:t xml:space="preserve"> the Department for library science of the University of Ljubljana (</w:t>
      </w:r>
      <w:del w:id="619" w:author="Patrick LE BOEUF" w:date="2017-12-02T17:42:00Z">
        <w:r w:rsidRPr="00E05E38" w:rsidDel="00F37E96">
          <w:rPr>
            <w:rFonts w:ascii="Times New Roman" w:eastAsia="Times New Roman" w:hAnsi="Times New Roman" w:cs="Times New Roman"/>
            <w:sz w:val="20"/>
            <w:szCs w:val="24"/>
            <w:lang w:val="en-GB" w:eastAsia="ar-SA"/>
          </w:rPr>
          <w:delText>F11</w:delText>
        </w:r>
      </w:del>
      <w:ins w:id="620" w:author="Patrick LE BOEUF" w:date="2017-12-02T17:42:00Z">
        <w:r w:rsidR="00F37E96" w:rsidRPr="00E05E38">
          <w:rPr>
            <w:rFonts w:ascii="Times New Roman" w:eastAsia="Times New Roman" w:hAnsi="Times New Roman" w:cs="Times New Roman"/>
            <w:sz w:val="20"/>
            <w:szCs w:val="24"/>
            <w:lang w:val="en-GB" w:eastAsia="ar-SA"/>
          </w:rPr>
          <w:t>F1</w:t>
        </w:r>
        <w:r w:rsidR="00F37E96">
          <w:rPr>
            <w:rFonts w:ascii="Times New Roman" w:eastAsia="Times New Roman" w:hAnsi="Times New Roman" w:cs="Times New Roman"/>
            <w:sz w:val="20"/>
            <w:szCs w:val="24"/>
            <w:lang w:val="en-GB" w:eastAsia="ar-SA"/>
          </w:rPr>
          <w:t>2</w:t>
        </w:r>
      </w:ins>
      <w:r w:rsidRPr="00E05E38">
        <w:rPr>
          <w:rFonts w:ascii="Times New Roman" w:eastAsia="Times New Roman" w:hAnsi="Times New Roman" w:cs="Times New Roman"/>
          <w:sz w:val="20"/>
          <w:szCs w:val="24"/>
          <w:lang w:val="en-GB" w:eastAsia="ar-SA"/>
        </w:rPr>
        <w:t>) [assignment of an Identifier to a Corporate Body]</w:t>
      </w:r>
    </w:p>
    <w:p w:rsidR="00B14699" w:rsidRDefault="00B14699"/>
    <w:sectPr w:rsidR="00B146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Hei">
    <w:altName w:val="Arial Unicode MS"/>
    <w:charset w:val="86"/>
    <w:family w:val="modern"/>
    <w:pitch w:val="fixed"/>
    <w:sig w:usb0="00000000"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85"/>
        </w:tabs>
        <w:ind w:left="785" w:hanging="425"/>
      </w:pPr>
      <w:rPr>
        <w:rFonts w:ascii="Times New Roman" w:hAnsi="Times New Roman"/>
      </w:rPr>
    </w:lvl>
  </w:abstractNum>
  <w:abstractNum w:abstractNumId="1">
    <w:nsid w:val="0000004B"/>
    <w:multiLevelType w:val="multilevel"/>
    <w:tmpl w:val="C3868E6E"/>
    <w:lvl w:ilvl="0">
      <w:start w:val="1"/>
      <w:numFmt w:val="decimal"/>
      <w:lvlText w:val="%1"/>
      <w:lvlJc w:val="left"/>
      <w:pPr>
        <w:tabs>
          <w:tab w:val="num" w:pos="432"/>
        </w:tabs>
        <w:ind w:left="432" w:hanging="432"/>
      </w:pPr>
      <w:rPr>
        <w:rFonts w:cs="Times New Roman" w:hint="default"/>
      </w:rPr>
    </w:lvl>
    <w:lvl w:ilvl="1">
      <w:start w:val="1"/>
      <w:numFmt w:val="decimal"/>
      <w:pStyle w:val="Titre2"/>
      <w:lvlText w:val="%1.%2"/>
      <w:lvlJc w:val="left"/>
      <w:pPr>
        <w:tabs>
          <w:tab w:val="num" w:pos="860"/>
        </w:tabs>
        <w:ind w:left="860" w:hanging="576"/>
      </w:pPr>
      <w:rPr>
        <w:rFonts w:cs="Times New Roman" w:hint="default"/>
        <w:sz w:val="28"/>
        <w:szCs w:val="28"/>
        <w:vertAlign w:val="baseline"/>
      </w:rPr>
    </w:lvl>
    <w:lvl w:ilvl="2">
      <w:start w:val="1"/>
      <w:numFmt w:val="decimal"/>
      <w:pStyle w:val="Titre3"/>
      <w:lvlText w:val="%1.%2.%3"/>
      <w:lvlJc w:val="left"/>
      <w:pPr>
        <w:tabs>
          <w:tab w:val="num" w:pos="1170"/>
        </w:tabs>
        <w:ind w:left="117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none"/>
      <w:pStyle w:val="Titre6"/>
      <w:lvlText w:val=""/>
      <w:lvlJc w:val="left"/>
      <w:pPr>
        <w:tabs>
          <w:tab w:val="num" w:pos="0"/>
        </w:tabs>
      </w:pPr>
      <w:rPr>
        <w:rFonts w:cs="Times New Roman" w:hint="default"/>
      </w:rPr>
    </w:lvl>
    <w:lvl w:ilvl="6">
      <w:start w:val="1"/>
      <w:numFmt w:val="decimal"/>
      <w:lvlText w:val="%1.%2.%3.%4.%5.%7"/>
      <w:lvlJc w:val="left"/>
      <w:pPr>
        <w:tabs>
          <w:tab w:val="num" w:pos="1296"/>
        </w:tabs>
        <w:ind w:left="1296" w:hanging="1296"/>
      </w:pPr>
      <w:rPr>
        <w:rFonts w:cs="Times New Roman" w:hint="default"/>
      </w:rPr>
    </w:lvl>
    <w:lvl w:ilvl="7">
      <w:start w:val="1"/>
      <w:numFmt w:val="decimal"/>
      <w:lvlText w:val="%1.%2.%3.%4.%5.%7.%8"/>
      <w:lvlJc w:val="left"/>
      <w:pPr>
        <w:tabs>
          <w:tab w:val="num" w:pos="1440"/>
        </w:tabs>
        <w:ind w:left="1440" w:hanging="1440"/>
      </w:pPr>
      <w:rPr>
        <w:rFonts w:cs="Times New Roman" w:hint="default"/>
      </w:rPr>
    </w:lvl>
    <w:lvl w:ilvl="8">
      <w:start w:val="1"/>
      <w:numFmt w:val="decimal"/>
      <w:lvlText w:val="%1.%2.%3.%4.%5.%7.%8.%9"/>
      <w:lvlJc w:val="left"/>
      <w:pPr>
        <w:tabs>
          <w:tab w:val="num" w:pos="1584"/>
        </w:tabs>
        <w:ind w:left="1584" w:hanging="1584"/>
      </w:pPr>
      <w:rPr>
        <w:rFonts w:cs="Times New Roman" w:hint="default"/>
      </w:rPr>
    </w:lvl>
  </w:abstractNum>
  <w:abstractNum w:abstractNumId="2">
    <w:nsid w:val="4E874EED"/>
    <w:multiLevelType w:val="multilevel"/>
    <w:tmpl w:val="76843E1A"/>
    <w:lvl w:ilvl="0">
      <w:start w:val="1"/>
      <w:numFmt w:val="decimal"/>
      <w:pStyle w:val="Titre1"/>
      <w:lvlText w:val="%1"/>
      <w:lvlJc w:val="left"/>
      <w:pPr>
        <w:ind w:left="432" w:hanging="432"/>
      </w:pPr>
      <w:rPr>
        <w:rFonts w:hint="default"/>
        <w:b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proofState w:spelling="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933"/>
    <w:rsid w:val="00053AFA"/>
    <w:rsid w:val="000E62FA"/>
    <w:rsid w:val="000F4686"/>
    <w:rsid w:val="00110575"/>
    <w:rsid w:val="0025766C"/>
    <w:rsid w:val="00271933"/>
    <w:rsid w:val="003A39F3"/>
    <w:rsid w:val="003B0643"/>
    <w:rsid w:val="003D65EB"/>
    <w:rsid w:val="003E61BC"/>
    <w:rsid w:val="00513EFB"/>
    <w:rsid w:val="00566DCA"/>
    <w:rsid w:val="006D014D"/>
    <w:rsid w:val="006D7F32"/>
    <w:rsid w:val="006F48D3"/>
    <w:rsid w:val="006F53B3"/>
    <w:rsid w:val="00700E74"/>
    <w:rsid w:val="007947B8"/>
    <w:rsid w:val="0087428C"/>
    <w:rsid w:val="008938CA"/>
    <w:rsid w:val="008A49E3"/>
    <w:rsid w:val="009A1C54"/>
    <w:rsid w:val="00A240D2"/>
    <w:rsid w:val="00AA29FF"/>
    <w:rsid w:val="00B14699"/>
    <w:rsid w:val="00C706BB"/>
    <w:rsid w:val="00C80AB5"/>
    <w:rsid w:val="00C90344"/>
    <w:rsid w:val="00C976C7"/>
    <w:rsid w:val="00CD2DB4"/>
    <w:rsid w:val="00D07EAA"/>
    <w:rsid w:val="00E05E38"/>
    <w:rsid w:val="00E963A3"/>
    <w:rsid w:val="00F37E96"/>
    <w:rsid w:val="00FC6B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C706BB"/>
    <w:pPr>
      <w:spacing w:before="120" w:after="640" w:line="240" w:lineRule="auto"/>
      <w:ind w:left="432" w:hanging="432"/>
      <w:outlineLvl w:val="0"/>
    </w:pPr>
    <w:rPr>
      <w:rFonts w:ascii="Garamond" w:eastAsia="Cambria" w:hAnsi="Garamond" w:cs="Times New Roman"/>
      <w:sz w:val="46"/>
      <w:szCs w:val="24"/>
      <w:lang w:val="en-US"/>
    </w:rPr>
  </w:style>
  <w:style w:type="paragraph" w:styleId="Titre2">
    <w:name w:val="heading 2"/>
    <w:basedOn w:val="Normal"/>
    <w:next w:val="Normal"/>
    <w:link w:val="Titre2Car"/>
    <w:qFormat/>
    <w:rsid w:val="00C706BB"/>
    <w:pPr>
      <w:keepLines/>
      <w:widowControl w:val="0"/>
      <w:numPr>
        <w:ilvl w:val="1"/>
        <w:numId w:val="1"/>
      </w:numPr>
      <w:suppressAutoHyphens/>
      <w:autoSpaceDE w:val="0"/>
      <w:spacing w:before="240" w:after="60" w:line="240" w:lineRule="auto"/>
      <w:outlineLvl w:val="1"/>
    </w:pPr>
    <w:rPr>
      <w:rFonts w:ascii="Arial" w:eastAsia="Times New Roman" w:hAnsi="Arial" w:cs="Arial"/>
      <w:b/>
      <w:bCs/>
      <w:i/>
      <w:iCs/>
      <w:sz w:val="28"/>
      <w:szCs w:val="28"/>
      <w:lang w:val="en-US" w:eastAsia="ar-SA"/>
    </w:rPr>
  </w:style>
  <w:style w:type="paragraph" w:styleId="Titre3">
    <w:name w:val="heading 3"/>
    <w:basedOn w:val="Normal"/>
    <w:next w:val="Normal"/>
    <w:link w:val="Titre3Car"/>
    <w:qFormat/>
    <w:rsid w:val="00C706BB"/>
    <w:pPr>
      <w:keepNext/>
      <w:widowControl w:val="0"/>
      <w:numPr>
        <w:ilvl w:val="2"/>
        <w:numId w:val="1"/>
      </w:numPr>
      <w:suppressAutoHyphens/>
      <w:autoSpaceDE w:val="0"/>
      <w:spacing w:before="240" w:after="60" w:line="240" w:lineRule="auto"/>
      <w:outlineLvl w:val="2"/>
    </w:pPr>
    <w:rPr>
      <w:rFonts w:ascii="Arial" w:eastAsia="Times New Roman" w:hAnsi="Arial" w:cs="Arial"/>
      <w:b/>
      <w:bCs/>
      <w:sz w:val="24"/>
      <w:szCs w:val="20"/>
      <w:lang w:val="en-GB" w:eastAsia="ar-SA"/>
    </w:rPr>
  </w:style>
  <w:style w:type="paragraph" w:styleId="Titre6">
    <w:name w:val="heading 6"/>
    <w:basedOn w:val="Normal"/>
    <w:next w:val="Normal"/>
    <w:link w:val="Titre6Car"/>
    <w:qFormat/>
    <w:rsid w:val="00C706BB"/>
    <w:pPr>
      <w:keepNext/>
      <w:widowControl w:val="0"/>
      <w:numPr>
        <w:ilvl w:val="5"/>
        <w:numId w:val="1"/>
      </w:numPr>
      <w:suppressAutoHyphens/>
      <w:autoSpaceDE w:val="0"/>
      <w:spacing w:before="480" w:after="360" w:line="240" w:lineRule="auto"/>
      <w:outlineLvl w:val="5"/>
    </w:pPr>
    <w:rPr>
      <w:rFonts w:ascii="Arial" w:eastAsia="Times New Roman" w:hAnsi="Arial" w:cs="Times New Roman"/>
      <w:b/>
      <w:bCs/>
      <w:i/>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706BB"/>
    <w:rPr>
      <w:rFonts w:ascii="Arial" w:eastAsia="Times New Roman" w:hAnsi="Arial" w:cs="Arial"/>
      <w:b/>
      <w:bCs/>
      <w:i/>
      <w:iCs/>
      <w:sz w:val="28"/>
      <w:szCs w:val="28"/>
      <w:lang w:val="en-US" w:eastAsia="ar-SA"/>
    </w:rPr>
  </w:style>
  <w:style w:type="character" w:customStyle="1" w:styleId="Titre3Car">
    <w:name w:val="Titre 3 Car"/>
    <w:basedOn w:val="Policepardfaut"/>
    <w:link w:val="Titre3"/>
    <w:rsid w:val="00C706BB"/>
    <w:rPr>
      <w:rFonts w:ascii="Arial" w:eastAsia="Times New Roman" w:hAnsi="Arial" w:cs="Arial"/>
      <w:b/>
      <w:bCs/>
      <w:sz w:val="24"/>
      <w:szCs w:val="20"/>
      <w:lang w:val="en-GB" w:eastAsia="ar-SA"/>
    </w:rPr>
  </w:style>
  <w:style w:type="character" w:customStyle="1" w:styleId="Titre6Car">
    <w:name w:val="Titre 6 Car"/>
    <w:basedOn w:val="Policepardfaut"/>
    <w:link w:val="Titre6"/>
    <w:rsid w:val="00C706BB"/>
    <w:rPr>
      <w:rFonts w:ascii="Arial" w:eastAsia="Times New Roman" w:hAnsi="Arial" w:cs="Times New Roman"/>
      <w:b/>
      <w:bCs/>
      <w:i/>
      <w:sz w:val="24"/>
      <w:szCs w:val="24"/>
      <w:lang w:val="en-US" w:eastAsia="ar-SA"/>
    </w:rPr>
  </w:style>
  <w:style w:type="character" w:styleId="Lienhypertexte">
    <w:name w:val="Hyperlink"/>
    <w:uiPriority w:val="99"/>
    <w:rsid w:val="00C706BB"/>
    <w:rPr>
      <w:rFonts w:cs="Times New Roman"/>
      <w:color w:val="0000FF"/>
      <w:sz w:val="20"/>
      <w:u w:val="single"/>
    </w:rPr>
  </w:style>
  <w:style w:type="paragraph" w:customStyle="1" w:styleId="WW-BodyTextIndent3">
    <w:name w:val="WW-Body Text Indent 3"/>
    <w:basedOn w:val="Normal"/>
    <w:rsid w:val="00C706BB"/>
    <w:pPr>
      <w:suppressAutoHyphens/>
      <w:autoSpaceDE w:val="0"/>
      <w:spacing w:after="0" w:line="240" w:lineRule="auto"/>
      <w:ind w:left="1440"/>
    </w:pPr>
    <w:rPr>
      <w:rFonts w:ascii="Times New Roman" w:eastAsia="Times New Roman" w:hAnsi="Times New Roman" w:cs="Times New Roman"/>
      <w:sz w:val="20"/>
      <w:szCs w:val="24"/>
      <w:lang w:val="en-US" w:eastAsia="ar-SA"/>
    </w:rPr>
  </w:style>
  <w:style w:type="character" w:customStyle="1" w:styleId="Titre1Car">
    <w:name w:val="Titre 1 Car"/>
    <w:basedOn w:val="Policepardfaut"/>
    <w:link w:val="Titre1"/>
    <w:rsid w:val="00C706BB"/>
    <w:rPr>
      <w:rFonts w:ascii="Garamond" w:eastAsia="Cambria" w:hAnsi="Garamond" w:cs="Times New Roman"/>
      <w:sz w:val="46"/>
      <w:szCs w:val="24"/>
      <w:lang w:val="en-US"/>
    </w:rPr>
  </w:style>
  <w:style w:type="paragraph" w:styleId="Textedebulles">
    <w:name w:val="Balloon Text"/>
    <w:basedOn w:val="Normal"/>
    <w:link w:val="TextedebullesCar"/>
    <w:uiPriority w:val="99"/>
    <w:semiHidden/>
    <w:unhideWhenUsed/>
    <w:rsid w:val="00E05E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5E38"/>
    <w:rPr>
      <w:rFonts w:ascii="Tahoma" w:hAnsi="Tahoma" w:cs="Tahoma"/>
      <w:sz w:val="16"/>
      <w:szCs w:val="16"/>
    </w:rPr>
  </w:style>
  <w:style w:type="character" w:customStyle="1" w:styleId="st1">
    <w:name w:val="st1"/>
    <w:basedOn w:val="Policepardfaut"/>
    <w:rsid w:val="006D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C706BB"/>
    <w:pPr>
      <w:spacing w:before="120" w:after="640" w:line="240" w:lineRule="auto"/>
      <w:ind w:left="432" w:hanging="432"/>
      <w:outlineLvl w:val="0"/>
    </w:pPr>
    <w:rPr>
      <w:rFonts w:ascii="Garamond" w:eastAsia="Cambria" w:hAnsi="Garamond" w:cs="Times New Roman"/>
      <w:sz w:val="46"/>
      <w:szCs w:val="24"/>
      <w:lang w:val="en-US"/>
    </w:rPr>
  </w:style>
  <w:style w:type="paragraph" w:styleId="Titre2">
    <w:name w:val="heading 2"/>
    <w:basedOn w:val="Normal"/>
    <w:next w:val="Normal"/>
    <w:link w:val="Titre2Car"/>
    <w:qFormat/>
    <w:rsid w:val="00C706BB"/>
    <w:pPr>
      <w:keepLines/>
      <w:widowControl w:val="0"/>
      <w:numPr>
        <w:ilvl w:val="1"/>
        <w:numId w:val="1"/>
      </w:numPr>
      <w:suppressAutoHyphens/>
      <w:autoSpaceDE w:val="0"/>
      <w:spacing w:before="240" w:after="60" w:line="240" w:lineRule="auto"/>
      <w:outlineLvl w:val="1"/>
    </w:pPr>
    <w:rPr>
      <w:rFonts w:ascii="Arial" w:eastAsia="Times New Roman" w:hAnsi="Arial" w:cs="Arial"/>
      <w:b/>
      <w:bCs/>
      <w:i/>
      <w:iCs/>
      <w:sz w:val="28"/>
      <w:szCs w:val="28"/>
      <w:lang w:val="en-US" w:eastAsia="ar-SA"/>
    </w:rPr>
  </w:style>
  <w:style w:type="paragraph" w:styleId="Titre3">
    <w:name w:val="heading 3"/>
    <w:basedOn w:val="Normal"/>
    <w:next w:val="Normal"/>
    <w:link w:val="Titre3Car"/>
    <w:qFormat/>
    <w:rsid w:val="00C706BB"/>
    <w:pPr>
      <w:keepNext/>
      <w:widowControl w:val="0"/>
      <w:numPr>
        <w:ilvl w:val="2"/>
        <w:numId w:val="1"/>
      </w:numPr>
      <w:suppressAutoHyphens/>
      <w:autoSpaceDE w:val="0"/>
      <w:spacing w:before="240" w:after="60" w:line="240" w:lineRule="auto"/>
      <w:outlineLvl w:val="2"/>
    </w:pPr>
    <w:rPr>
      <w:rFonts w:ascii="Arial" w:eastAsia="Times New Roman" w:hAnsi="Arial" w:cs="Arial"/>
      <w:b/>
      <w:bCs/>
      <w:sz w:val="24"/>
      <w:szCs w:val="20"/>
      <w:lang w:val="en-GB" w:eastAsia="ar-SA"/>
    </w:rPr>
  </w:style>
  <w:style w:type="paragraph" w:styleId="Titre6">
    <w:name w:val="heading 6"/>
    <w:basedOn w:val="Normal"/>
    <w:next w:val="Normal"/>
    <w:link w:val="Titre6Car"/>
    <w:qFormat/>
    <w:rsid w:val="00C706BB"/>
    <w:pPr>
      <w:keepNext/>
      <w:widowControl w:val="0"/>
      <w:numPr>
        <w:ilvl w:val="5"/>
        <w:numId w:val="1"/>
      </w:numPr>
      <w:suppressAutoHyphens/>
      <w:autoSpaceDE w:val="0"/>
      <w:spacing w:before="480" w:after="360" w:line="240" w:lineRule="auto"/>
      <w:outlineLvl w:val="5"/>
    </w:pPr>
    <w:rPr>
      <w:rFonts w:ascii="Arial" w:eastAsia="Times New Roman" w:hAnsi="Arial" w:cs="Times New Roman"/>
      <w:b/>
      <w:bCs/>
      <w:i/>
      <w:sz w:val="24"/>
      <w:szCs w:val="24"/>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C706BB"/>
    <w:rPr>
      <w:rFonts w:ascii="Arial" w:eastAsia="Times New Roman" w:hAnsi="Arial" w:cs="Arial"/>
      <w:b/>
      <w:bCs/>
      <w:i/>
      <w:iCs/>
      <w:sz w:val="28"/>
      <w:szCs w:val="28"/>
      <w:lang w:val="en-US" w:eastAsia="ar-SA"/>
    </w:rPr>
  </w:style>
  <w:style w:type="character" w:customStyle="1" w:styleId="Titre3Car">
    <w:name w:val="Titre 3 Car"/>
    <w:basedOn w:val="Policepardfaut"/>
    <w:link w:val="Titre3"/>
    <w:rsid w:val="00C706BB"/>
    <w:rPr>
      <w:rFonts w:ascii="Arial" w:eastAsia="Times New Roman" w:hAnsi="Arial" w:cs="Arial"/>
      <w:b/>
      <w:bCs/>
      <w:sz w:val="24"/>
      <w:szCs w:val="20"/>
      <w:lang w:val="en-GB" w:eastAsia="ar-SA"/>
    </w:rPr>
  </w:style>
  <w:style w:type="character" w:customStyle="1" w:styleId="Titre6Car">
    <w:name w:val="Titre 6 Car"/>
    <w:basedOn w:val="Policepardfaut"/>
    <w:link w:val="Titre6"/>
    <w:rsid w:val="00C706BB"/>
    <w:rPr>
      <w:rFonts w:ascii="Arial" w:eastAsia="Times New Roman" w:hAnsi="Arial" w:cs="Times New Roman"/>
      <w:b/>
      <w:bCs/>
      <w:i/>
      <w:sz w:val="24"/>
      <w:szCs w:val="24"/>
      <w:lang w:val="en-US" w:eastAsia="ar-SA"/>
    </w:rPr>
  </w:style>
  <w:style w:type="character" w:styleId="Lienhypertexte">
    <w:name w:val="Hyperlink"/>
    <w:uiPriority w:val="99"/>
    <w:rsid w:val="00C706BB"/>
    <w:rPr>
      <w:rFonts w:cs="Times New Roman"/>
      <w:color w:val="0000FF"/>
      <w:sz w:val="20"/>
      <w:u w:val="single"/>
    </w:rPr>
  </w:style>
  <w:style w:type="paragraph" w:customStyle="1" w:styleId="WW-BodyTextIndent3">
    <w:name w:val="WW-Body Text Indent 3"/>
    <w:basedOn w:val="Normal"/>
    <w:rsid w:val="00C706BB"/>
    <w:pPr>
      <w:suppressAutoHyphens/>
      <w:autoSpaceDE w:val="0"/>
      <w:spacing w:after="0" w:line="240" w:lineRule="auto"/>
      <w:ind w:left="1440"/>
    </w:pPr>
    <w:rPr>
      <w:rFonts w:ascii="Times New Roman" w:eastAsia="Times New Roman" w:hAnsi="Times New Roman" w:cs="Times New Roman"/>
      <w:sz w:val="20"/>
      <w:szCs w:val="24"/>
      <w:lang w:val="en-US" w:eastAsia="ar-SA"/>
    </w:rPr>
  </w:style>
  <w:style w:type="character" w:customStyle="1" w:styleId="Titre1Car">
    <w:name w:val="Titre 1 Car"/>
    <w:basedOn w:val="Policepardfaut"/>
    <w:link w:val="Titre1"/>
    <w:rsid w:val="00C706BB"/>
    <w:rPr>
      <w:rFonts w:ascii="Garamond" w:eastAsia="Cambria" w:hAnsi="Garamond" w:cs="Times New Roman"/>
      <w:sz w:val="46"/>
      <w:szCs w:val="24"/>
      <w:lang w:val="en-US"/>
    </w:rPr>
  </w:style>
  <w:style w:type="paragraph" w:styleId="Textedebulles">
    <w:name w:val="Balloon Text"/>
    <w:basedOn w:val="Normal"/>
    <w:link w:val="TextedebullesCar"/>
    <w:uiPriority w:val="99"/>
    <w:semiHidden/>
    <w:unhideWhenUsed/>
    <w:rsid w:val="00E05E3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05E38"/>
    <w:rPr>
      <w:rFonts w:ascii="Tahoma" w:hAnsi="Tahoma" w:cs="Tahoma"/>
      <w:sz w:val="16"/>
      <w:szCs w:val="16"/>
    </w:rPr>
  </w:style>
  <w:style w:type="character" w:customStyle="1" w:styleId="st1">
    <w:name w:val="st1"/>
    <w:basedOn w:val="Policepardfaut"/>
    <w:rsid w:val="006D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512826">
      <w:bodyDiv w:val="1"/>
      <w:marLeft w:val="0"/>
      <w:marRight w:val="0"/>
      <w:marTop w:val="0"/>
      <w:marBottom w:val="0"/>
      <w:divBdr>
        <w:top w:val="none" w:sz="0" w:space="0" w:color="auto"/>
        <w:left w:val="none" w:sz="0" w:space="0" w:color="auto"/>
        <w:bottom w:val="none" w:sz="0" w:space="0" w:color="auto"/>
        <w:right w:val="none" w:sz="0" w:space="0" w:color="auto"/>
      </w:divBdr>
      <w:divsChild>
        <w:div w:id="90905278">
          <w:marLeft w:val="0"/>
          <w:marRight w:val="0"/>
          <w:marTop w:val="0"/>
          <w:marBottom w:val="0"/>
          <w:divBdr>
            <w:top w:val="none" w:sz="0" w:space="0" w:color="auto"/>
            <w:left w:val="none" w:sz="0" w:space="0" w:color="auto"/>
            <w:bottom w:val="none" w:sz="0" w:space="0" w:color="auto"/>
            <w:right w:val="none" w:sz="0" w:space="0" w:color="auto"/>
          </w:divBdr>
          <w:divsChild>
            <w:div w:id="2046371856">
              <w:marLeft w:val="0"/>
              <w:marRight w:val="0"/>
              <w:marTop w:val="0"/>
              <w:marBottom w:val="0"/>
              <w:divBdr>
                <w:top w:val="none" w:sz="0" w:space="0" w:color="auto"/>
                <w:left w:val="none" w:sz="0" w:space="0" w:color="auto"/>
                <w:bottom w:val="none" w:sz="0" w:space="0" w:color="auto"/>
                <w:right w:val="none" w:sz="0" w:space="0" w:color="auto"/>
              </w:divBdr>
              <w:divsChild>
                <w:div w:id="121730847">
                  <w:marLeft w:val="0"/>
                  <w:marRight w:val="0"/>
                  <w:marTop w:val="0"/>
                  <w:marBottom w:val="0"/>
                  <w:divBdr>
                    <w:top w:val="none" w:sz="0" w:space="0" w:color="auto"/>
                    <w:left w:val="none" w:sz="0" w:space="0" w:color="auto"/>
                    <w:bottom w:val="none" w:sz="0" w:space="0" w:color="auto"/>
                    <w:right w:val="none" w:sz="0" w:space="0" w:color="auto"/>
                  </w:divBdr>
                  <w:divsChild>
                    <w:div w:id="1460804900">
                      <w:marLeft w:val="0"/>
                      <w:marRight w:val="0"/>
                      <w:marTop w:val="0"/>
                      <w:marBottom w:val="0"/>
                      <w:divBdr>
                        <w:top w:val="none" w:sz="0" w:space="0" w:color="auto"/>
                        <w:left w:val="none" w:sz="0" w:space="0" w:color="auto"/>
                        <w:bottom w:val="none" w:sz="0" w:space="0" w:color="auto"/>
                        <w:right w:val="none" w:sz="0" w:space="0" w:color="auto"/>
                      </w:divBdr>
                      <w:divsChild>
                        <w:div w:id="429206980">
                          <w:marLeft w:val="0"/>
                          <w:marRight w:val="0"/>
                          <w:marTop w:val="0"/>
                          <w:marBottom w:val="0"/>
                          <w:divBdr>
                            <w:top w:val="none" w:sz="0" w:space="0" w:color="auto"/>
                            <w:left w:val="none" w:sz="0" w:space="0" w:color="auto"/>
                            <w:bottom w:val="none" w:sz="0" w:space="0" w:color="auto"/>
                            <w:right w:val="none" w:sz="0" w:space="0" w:color="auto"/>
                          </w:divBdr>
                          <w:divsChild>
                            <w:div w:id="320431485">
                              <w:marLeft w:val="0"/>
                              <w:marRight w:val="0"/>
                              <w:marTop w:val="0"/>
                              <w:marBottom w:val="0"/>
                              <w:divBdr>
                                <w:top w:val="none" w:sz="0" w:space="0" w:color="auto"/>
                                <w:left w:val="none" w:sz="0" w:space="0" w:color="auto"/>
                                <w:bottom w:val="none" w:sz="0" w:space="0" w:color="auto"/>
                                <w:right w:val="none" w:sz="0" w:space="0" w:color="auto"/>
                              </w:divBdr>
                              <w:divsChild>
                                <w:div w:id="188226959">
                                  <w:marLeft w:val="0"/>
                                  <w:marRight w:val="0"/>
                                  <w:marTop w:val="0"/>
                                  <w:marBottom w:val="0"/>
                                  <w:divBdr>
                                    <w:top w:val="none" w:sz="0" w:space="0" w:color="auto"/>
                                    <w:left w:val="none" w:sz="0" w:space="0" w:color="auto"/>
                                    <w:bottom w:val="none" w:sz="0" w:space="0" w:color="auto"/>
                                    <w:right w:val="none" w:sz="0" w:space="0" w:color="auto"/>
                                  </w:divBdr>
                                  <w:divsChild>
                                    <w:div w:id="1745032033">
                                      <w:marLeft w:val="0"/>
                                      <w:marRight w:val="0"/>
                                      <w:marTop w:val="0"/>
                                      <w:marBottom w:val="0"/>
                                      <w:divBdr>
                                        <w:top w:val="none" w:sz="0" w:space="0" w:color="auto"/>
                                        <w:left w:val="none" w:sz="0" w:space="0" w:color="auto"/>
                                        <w:bottom w:val="none" w:sz="0" w:space="0" w:color="auto"/>
                                        <w:right w:val="none" w:sz="0" w:space="0" w:color="auto"/>
                                      </w:divBdr>
                                      <w:divsChild>
                                        <w:div w:id="1368287472">
                                          <w:marLeft w:val="0"/>
                                          <w:marRight w:val="0"/>
                                          <w:marTop w:val="0"/>
                                          <w:marBottom w:val="0"/>
                                          <w:divBdr>
                                            <w:top w:val="none" w:sz="0" w:space="0" w:color="auto"/>
                                            <w:left w:val="none" w:sz="0" w:space="0" w:color="auto"/>
                                            <w:bottom w:val="none" w:sz="0" w:space="0" w:color="auto"/>
                                            <w:right w:val="none" w:sz="0" w:space="0" w:color="auto"/>
                                          </w:divBdr>
                                          <w:divsChild>
                                            <w:div w:id="1955210528">
                                              <w:marLeft w:val="0"/>
                                              <w:marRight w:val="0"/>
                                              <w:marTop w:val="0"/>
                                              <w:marBottom w:val="0"/>
                                              <w:divBdr>
                                                <w:top w:val="none" w:sz="0" w:space="0" w:color="auto"/>
                                                <w:left w:val="none" w:sz="0" w:space="0" w:color="auto"/>
                                                <w:bottom w:val="none" w:sz="0" w:space="0" w:color="auto"/>
                                                <w:right w:val="none" w:sz="0" w:space="0" w:color="auto"/>
                                              </w:divBdr>
                                              <w:divsChild>
                                                <w:div w:id="1716080672">
                                                  <w:marLeft w:val="0"/>
                                                  <w:marRight w:val="0"/>
                                                  <w:marTop w:val="0"/>
                                                  <w:marBottom w:val="0"/>
                                                  <w:divBdr>
                                                    <w:top w:val="none" w:sz="0" w:space="0" w:color="auto"/>
                                                    <w:left w:val="none" w:sz="0" w:space="0" w:color="auto"/>
                                                    <w:bottom w:val="none" w:sz="0" w:space="0" w:color="auto"/>
                                                    <w:right w:val="none" w:sz="0" w:space="0" w:color="auto"/>
                                                  </w:divBdr>
                                                  <w:divsChild>
                                                    <w:div w:id="1695769513">
                                                      <w:marLeft w:val="0"/>
                                                      <w:marRight w:val="0"/>
                                                      <w:marTop w:val="0"/>
                                                      <w:marBottom w:val="0"/>
                                                      <w:divBdr>
                                                        <w:top w:val="none" w:sz="0" w:space="0" w:color="auto"/>
                                                        <w:left w:val="none" w:sz="0" w:space="0" w:color="auto"/>
                                                        <w:bottom w:val="none" w:sz="0" w:space="0" w:color="auto"/>
                                                        <w:right w:val="none" w:sz="0" w:space="0" w:color="auto"/>
                                                      </w:divBdr>
                                                      <w:divsChild>
                                                        <w:div w:id="95834564">
                                                          <w:marLeft w:val="0"/>
                                                          <w:marRight w:val="0"/>
                                                          <w:marTop w:val="0"/>
                                                          <w:marBottom w:val="0"/>
                                                          <w:divBdr>
                                                            <w:top w:val="none" w:sz="0" w:space="0" w:color="auto"/>
                                                            <w:left w:val="none" w:sz="0" w:space="0" w:color="auto"/>
                                                            <w:bottom w:val="none" w:sz="0" w:space="0" w:color="auto"/>
                                                            <w:right w:val="none" w:sz="0" w:space="0" w:color="auto"/>
                                                          </w:divBdr>
                                                          <w:divsChild>
                                                            <w:div w:id="112415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f.org/processed/PTBNP%7C2089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lccn.loc.gov/sh850823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idoc.ics.forth.gr/docs/cidoc_crm_version_4.0.pdf" TargetMode="External"/><Relationship Id="rId11" Type="http://schemas.openxmlformats.org/officeDocument/2006/relationships/hyperlink" Target="http://lccn.loc.gov/sh85109469"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catalogue.bnf.fr/ark:/12148/cb119547494/INTERMAR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14</Pages>
  <Words>7526</Words>
  <Characters>41396</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48825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LE BOEUF</dc:creator>
  <cp:keywords/>
  <dc:description/>
  <cp:lastModifiedBy>Patrick LE BOEUF</cp:lastModifiedBy>
  <cp:revision>5</cp:revision>
  <dcterms:created xsi:type="dcterms:W3CDTF">2017-12-02T12:01:00Z</dcterms:created>
  <dcterms:modified xsi:type="dcterms:W3CDTF">2017-12-02T17:13:00Z</dcterms:modified>
</cp:coreProperties>
</file>